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7DE70" w14:textId="65696BD0"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26F99972" w14:textId="5497DA66" w:rsidR="00096865" w:rsidRPr="00E6597C" w:rsidRDefault="00096865" w:rsidP="005E4B61">
      <w:pPr>
        <w:pStyle w:val="BodyText"/>
        <w:spacing w:after="0"/>
        <w:ind w:right="-7" w:firstLine="567"/>
        <w:jc w:val="right"/>
        <w:rPr>
          <w:rFonts w:ascii="GHEA Grapalat" w:hAnsi="GHEA Grapalat" w:cs="Sylfaen"/>
          <w:i/>
          <w:u w:val="single"/>
          <w:lang w:val="af-ZA" w:eastAsia="ru-RU"/>
        </w:rPr>
      </w:pPr>
    </w:p>
    <w:p w14:paraId="50807DA9" w14:textId="77777777" w:rsidR="00096865" w:rsidRPr="0035106D" w:rsidRDefault="00096865" w:rsidP="00EF3662">
      <w:pPr>
        <w:pStyle w:val="BodyTextIndent"/>
        <w:spacing w:line="240" w:lineRule="auto"/>
        <w:jc w:val="center"/>
        <w:rPr>
          <w:rFonts w:ascii="GHEA Grapalat" w:hAnsi="GHEA Grapalat"/>
          <w:i w:val="0"/>
          <w:lang w:val="af-ZA"/>
        </w:rPr>
      </w:pPr>
    </w:p>
    <w:p w14:paraId="6C618EAA" w14:textId="77777777" w:rsidR="00642EFE" w:rsidRPr="0035106D" w:rsidRDefault="00642EFE" w:rsidP="00EF3662">
      <w:pPr>
        <w:pStyle w:val="BodyTextIndent"/>
        <w:spacing w:line="240" w:lineRule="auto"/>
        <w:jc w:val="center"/>
        <w:rPr>
          <w:rFonts w:ascii="GHEA Grapalat" w:hAnsi="GHEA Grapalat"/>
          <w:i w:val="0"/>
          <w:lang w:val="af-ZA"/>
        </w:rPr>
      </w:pPr>
      <w:r w:rsidRPr="0035106D">
        <w:rPr>
          <w:rFonts w:ascii="GHEA Grapalat" w:hAnsi="GHEA Grapalat"/>
          <w:i w:val="0"/>
          <w:lang w:val="af-ZA"/>
        </w:rPr>
        <w:t>ՀԱՅՏԱՐԱՐՈՒԹՅՈՒՆ</w:t>
      </w:r>
    </w:p>
    <w:p w14:paraId="75AAFA87" w14:textId="09995085" w:rsidR="00642EFE" w:rsidRPr="0035106D" w:rsidRDefault="00642EFE" w:rsidP="00EF3662">
      <w:pPr>
        <w:pStyle w:val="BodyTextIndent"/>
        <w:spacing w:line="240" w:lineRule="auto"/>
        <w:jc w:val="center"/>
        <w:rPr>
          <w:rFonts w:ascii="GHEA Grapalat" w:hAnsi="GHEA Grapalat"/>
          <w:i w:val="0"/>
          <w:lang w:val="af-ZA"/>
        </w:rPr>
      </w:pPr>
      <w:r w:rsidRPr="0035106D">
        <w:rPr>
          <w:rFonts w:ascii="GHEA Grapalat" w:hAnsi="GHEA Grapalat"/>
          <w:i w:val="0"/>
          <w:lang w:val="af-ZA"/>
        </w:rPr>
        <w:t xml:space="preserve">ԲԱՑ </w:t>
      </w:r>
      <w:r w:rsidR="004E1503" w:rsidRPr="0035106D">
        <w:rPr>
          <w:rFonts w:ascii="GHEA Grapalat" w:hAnsi="GHEA Grapalat"/>
          <w:i w:val="0"/>
          <w:lang w:val="af-ZA"/>
        </w:rPr>
        <w:t>ՄՐՑՈՒՅԹ</w:t>
      </w:r>
      <w:r w:rsidRPr="0035106D">
        <w:rPr>
          <w:rFonts w:ascii="GHEA Grapalat" w:hAnsi="GHEA Grapalat"/>
          <w:i w:val="0"/>
          <w:lang w:val="af-ZA"/>
        </w:rPr>
        <w:t>Ի ՄԱՍԻՆ</w:t>
      </w:r>
    </w:p>
    <w:p w14:paraId="3B5A071A" w14:textId="77777777" w:rsidR="00642EFE" w:rsidRPr="0035106D" w:rsidRDefault="00642EFE" w:rsidP="00EF3662">
      <w:pPr>
        <w:pStyle w:val="BodyTextIndent"/>
        <w:spacing w:line="240" w:lineRule="auto"/>
        <w:jc w:val="center"/>
        <w:rPr>
          <w:rFonts w:ascii="GHEA Grapalat" w:hAnsi="GHEA Grapalat"/>
          <w:i w:val="0"/>
          <w:lang w:val="af-ZA"/>
        </w:rPr>
      </w:pPr>
    </w:p>
    <w:p w14:paraId="7014E218" w14:textId="77777777" w:rsidR="00E50F15" w:rsidRPr="0035106D" w:rsidRDefault="00E50F15" w:rsidP="00E50F15">
      <w:pPr>
        <w:pStyle w:val="BodyTextIndent"/>
        <w:spacing w:line="240" w:lineRule="auto"/>
        <w:jc w:val="center"/>
        <w:rPr>
          <w:rFonts w:ascii="GHEA Grapalat" w:hAnsi="GHEA Grapalat"/>
          <w:i w:val="0"/>
          <w:sz w:val="22"/>
          <w:lang w:val="af-ZA"/>
        </w:rPr>
      </w:pPr>
      <w:r w:rsidRPr="0035106D">
        <w:rPr>
          <w:rFonts w:ascii="GHEA Grapalat" w:hAnsi="GHEA Grapalat"/>
          <w:i w:val="0"/>
          <w:sz w:val="22"/>
          <w:lang w:val="af-ZA"/>
        </w:rPr>
        <w:t>Հայտարարության սույն տեքստը հաստատված է գնահատող հանձնաժողովի</w:t>
      </w:r>
    </w:p>
    <w:p w14:paraId="6C329A44" w14:textId="4867F43D" w:rsidR="00E50F15" w:rsidRPr="0035106D" w:rsidRDefault="00E50F15" w:rsidP="00E50F15">
      <w:pPr>
        <w:pStyle w:val="BodyTextIndent"/>
        <w:spacing w:line="240" w:lineRule="auto"/>
        <w:jc w:val="center"/>
        <w:rPr>
          <w:rFonts w:ascii="GHEA Grapalat" w:hAnsi="GHEA Grapalat"/>
          <w:i w:val="0"/>
          <w:sz w:val="22"/>
          <w:lang w:val="af-ZA"/>
        </w:rPr>
      </w:pPr>
      <w:r w:rsidRPr="0035106D">
        <w:rPr>
          <w:rFonts w:ascii="GHEA Grapalat" w:hAnsi="GHEA Grapalat"/>
          <w:i w:val="0"/>
          <w:sz w:val="22"/>
          <w:lang w:val="af-ZA"/>
        </w:rPr>
        <w:t xml:space="preserve">2024 թվականի </w:t>
      </w:r>
      <w:r w:rsidR="006B4754">
        <w:rPr>
          <w:rFonts w:ascii="GHEA Grapalat" w:hAnsi="GHEA Grapalat"/>
          <w:i w:val="0"/>
          <w:sz w:val="22"/>
          <w:lang w:val="af-ZA"/>
        </w:rPr>
        <w:t>օգոստոսի 19</w:t>
      </w:r>
      <w:r w:rsidRPr="0035106D">
        <w:rPr>
          <w:rFonts w:ascii="GHEA Grapalat" w:hAnsi="GHEA Grapalat"/>
          <w:i w:val="0"/>
          <w:sz w:val="22"/>
          <w:lang w:val="af-ZA"/>
        </w:rPr>
        <w:t xml:space="preserve"> թիվ 2 որոշմամբ </w:t>
      </w:r>
    </w:p>
    <w:p w14:paraId="6C55241A" w14:textId="77777777" w:rsidR="00E50F15" w:rsidRPr="0035106D" w:rsidRDefault="00E50F15" w:rsidP="00E50F15">
      <w:pPr>
        <w:pStyle w:val="BodyTextIndent"/>
        <w:spacing w:line="240" w:lineRule="auto"/>
        <w:jc w:val="center"/>
        <w:rPr>
          <w:rFonts w:ascii="GHEA Grapalat" w:hAnsi="GHEA Grapalat"/>
          <w:i w:val="0"/>
          <w:lang w:val="af-ZA"/>
        </w:rPr>
      </w:pPr>
    </w:p>
    <w:p w14:paraId="6354CC13" w14:textId="57FCC8A4" w:rsidR="0091042F" w:rsidRPr="0035106D" w:rsidRDefault="00496E18" w:rsidP="00EF3662">
      <w:pPr>
        <w:pStyle w:val="BodyTextIndent"/>
        <w:spacing w:line="240" w:lineRule="auto"/>
        <w:jc w:val="center"/>
        <w:rPr>
          <w:rFonts w:ascii="GHEA Grapalat" w:hAnsi="GHEA Grapalat"/>
          <w:i w:val="0"/>
          <w:lang w:val="af-ZA"/>
        </w:rPr>
      </w:pPr>
      <w:r w:rsidRPr="0035106D">
        <w:rPr>
          <w:rFonts w:ascii="GHEA Grapalat" w:hAnsi="GHEA Grapalat"/>
          <w:i w:val="0"/>
          <w:lang w:val="af-ZA"/>
        </w:rPr>
        <w:t xml:space="preserve">Ընթացակարգի </w:t>
      </w:r>
      <w:r w:rsidR="00642EFE" w:rsidRPr="0035106D">
        <w:rPr>
          <w:rFonts w:ascii="GHEA Grapalat" w:hAnsi="GHEA Grapalat"/>
          <w:i w:val="0"/>
          <w:lang w:val="af-ZA"/>
        </w:rPr>
        <w:t>ծածկագիրը`</w:t>
      </w:r>
      <w:r w:rsidR="0091042F" w:rsidRPr="0035106D">
        <w:rPr>
          <w:rFonts w:ascii="GHEA Grapalat" w:hAnsi="GHEA Grapalat"/>
          <w:i w:val="0"/>
          <w:lang w:val="af-ZA"/>
        </w:rPr>
        <w:t xml:space="preserve"> </w:t>
      </w:r>
      <w:r w:rsidR="00316381" w:rsidRPr="0035106D">
        <w:rPr>
          <w:rFonts w:ascii="GHEA Grapalat" w:hAnsi="GHEA Grapalat"/>
          <w:i w:val="0"/>
          <w:lang w:val="af-ZA"/>
        </w:rPr>
        <w:t xml:space="preserve"> </w:t>
      </w:r>
      <w:r w:rsidR="00E50F15" w:rsidRPr="0035106D">
        <w:rPr>
          <w:rFonts w:ascii="GHEA Grapalat" w:hAnsi="GHEA Grapalat"/>
          <w:b/>
          <w:i w:val="0"/>
          <w:lang w:val="af-ZA"/>
        </w:rPr>
        <w:t>ԵՔԼ-ԲՄԱՇՁԲ-24/</w:t>
      </w:r>
      <w:r w:rsidR="006B4754">
        <w:rPr>
          <w:rFonts w:ascii="GHEA Grapalat" w:hAnsi="GHEA Grapalat"/>
          <w:b/>
          <w:i w:val="0"/>
          <w:lang w:val="af-ZA"/>
        </w:rPr>
        <w:t>5</w:t>
      </w:r>
      <w:r w:rsidR="00E50F15" w:rsidRPr="0035106D">
        <w:rPr>
          <w:rFonts w:ascii="GHEA Grapalat" w:hAnsi="GHEA Grapalat"/>
          <w:b/>
          <w:i w:val="0"/>
          <w:lang w:val="af-ZA"/>
        </w:rPr>
        <w:t xml:space="preserve">    </w:t>
      </w:r>
      <w:r w:rsidR="009F18D0" w:rsidRPr="0035106D">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6F5B0DA5" w14:textId="4D1E6183" w:rsidR="00E50F15" w:rsidRPr="00E857D2" w:rsidRDefault="002C7190" w:rsidP="00E50F15">
      <w:pPr>
        <w:pStyle w:val="BodyTextIndent"/>
        <w:spacing w:line="240" w:lineRule="auto"/>
        <w:ind w:firstLine="708"/>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lang w:val="hy-AM"/>
        </w:rPr>
        <w:t>«</w:t>
      </w:r>
      <w:r>
        <w:rPr>
          <w:rFonts w:ascii="GHEA Grapalat" w:hAnsi="GHEA Grapalat"/>
          <w:i w:val="0"/>
          <w:lang w:val="af-ZA"/>
        </w:rPr>
        <w:t>Երքաղլույս</w:t>
      </w:r>
      <w:r>
        <w:rPr>
          <w:rFonts w:ascii="GHEA Grapalat" w:hAnsi="GHEA Grapalat"/>
          <w:i w:val="0"/>
          <w:lang w:val="hy-AM"/>
        </w:rPr>
        <w:t>»</w:t>
      </w:r>
      <w:r w:rsidR="00E50F15" w:rsidRPr="00E857D2">
        <w:rPr>
          <w:rFonts w:ascii="GHEA Grapalat" w:hAnsi="GHEA Grapalat"/>
          <w:i w:val="0"/>
          <w:lang w:val="af-ZA"/>
        </w:rPr>
        <w:t xml:space="preserve"> ՓԲԸ, որը գտնվում է ք. Երևան, Բուզանդի 1/4 հասցեում, հայտարարում է բաց մրցույթ, որն իրականացվում է մեկ փուլով:</w:t>
      </w:r>
    </w:p>
    <w:p w14:paraId="7C9CA1DB" w14:textId="4ADC9E8D" w:rsidR="00E857D2" w:rsidRPr="00E857D2" w:rsidRDefault="00A20B69" w:rsidP="00E857D2">
      <w:pPr>
        <w:jc w:val="both"/>
        <w:rPr>
          <w:rFonts w:ascii="GHEA Grapalat" w:hAnsi="GHEA Grapalat"/>
          <w:sz w:val="20"/>
          <w:szCs w:val="20"/>
          <w:lang w:val="af-ZA"/>
        </w:rPr>
      </w:pPr>
      <w:r w:rsidRPr="00E857D2">
        <w:rPr>
          <w:rFonts w:ascii="GHEA Grapalat" w:hAnsi="GHEA Grapalat"/>
          <w:sz w:val="20"/>
          <w:szCs w:val="20"/>
          <w:lang w:val="af-ZA"/>
        </w:rPr>
        <w:tab/>
      </w:r>
      <w:bookmarkStart w:id="0" w:name="_Hlk23167417"/>
      <w:r w:rsidR="00496E18" w:rsidRPr="00E857D2">
        <w:rPr>
          <w:rFonts w:ascii="GHEA Grapalat" w:hAnsi="GHEA Grapalat"/>
          <w:sz w:val="20"/>
          <w:szCs w:val="20"/>
          <w:lang w:val="af-ZA"/>
        </w:rPr>
        <w:t>Սույն ընթացակարգի</w:t>
      </w:r>
      <w:bookmarkEnd w:id="0"/>
      <w:r w:rsidR="00496E18" w:rsidRPr="00E857D2">
        <w:rPr>
          <w:rFonts w:ascii="GHEA Grapalat" w:hAnsi="GHEA Grapalat"/>
          <w:sz w:val="20"/>
          <w:szCs w:val="20"/>
          <w:lang w:val="af-ZA"/>
        </w:rPr>
        <w:t xml:space="preserve"> արդյունքում</w:t>
      </w:r>
      <w:r w:rsidR="00642EFE" w:rsidRPr="00E857D2">
        <w:rPr>
          <w:rFonts w:ascii="GHEA Grapalat" w:hAnsi="GHEA Grapalat"/>
          <w:sz w:val="20"/>
          <w:szCs w:val="20"/>
          <w:lang w:val="af-ZA"/>
        </w:rPr>
        <w:t xml:space="preserve"> </w:t>
      </w:r>
      <w:r w:rsidR="002E7EE1" w:rsidRPr="00E857D2">
        <w:rPr>
          <w:rFonts w:ascii="GHEA Grapalat" w:hAnsi="GHEA Grapalat"/>
          <w:sz w:val="20"/>
          <w:szCs w:val="20"/>
          <w:lang w:val="af-ZA"/>
        </w:rPr>
        <w:t>ընտրված</w:t>
      </w:r>
      <w:r w:rsidR="00642EFE" w:rsidRPr="00E857D2">
        <w:rPr>
          <w:rFonts w:ascii="GHEA Grapalat" w:hAnsi="GHEA Grapalat"/>
          <w:sz w:val="20"/>
          <w:szCs w:val="20"/>
          <w:lang w:val="af-ZA"/>
        </w:rPr>
        <w:t xml:space="preserve"> մասնակցին սահմանված կարգով կառաջարկվի կնքել</w:t>
      </w:r>
      <w:r w:rsidR="00496E18" w:rsidRPr="00E857D2">
        <w:rPr>
          <w:rFonts w:ascii="GHEA Grapalat" w:hAnsi="GHEA Grapalat"/>
          <w:sz w:val="20"/>
          <w:szCs w:val="20"/>
          <w:lang w:val="af-ZA"/>
        </w:rPr>
        <w:t xml:space="preserve"> </w:t>
      </w:r>
      <w:r w:rsidR="00E857D2" w:rsidRPr="00E857D2">
        <w:rPr>
          <w:rFonts w:ascii="GHEA Grapalat" w:hAnsi="GHEA Grapalat"/>
          <w:b/>
          <w:sz w:val="20"/>
          <w:szCs w:val="20"/>
          <w:lang w:val="af-ZA"/>
        </w:rPr>
        <w:t xml:space="preserve">«Երքաղլույս» ՓԲԸ-ի տարածքների </w:t>
      </w:r>
      <w:r w:rsidR="007A1AE0">
        <w:rPr>
          <w:rFonts w:ascii="GHEA Grapalat" w:hAnsi="GHEA Grapalat"/>
          <w:b/>
          <w:sz w:val="20"/>
          <w:szCs w:val="20"/>
          <w:lang w:val="af-ZA"/>
        </w:rPr>
        <w:t xml:space="preserve">համար </w:t>
      </w:r>
      <w:r w:rsidR="007A1AE0" w:rsidRPr="007A1AE0">
        <w:rPr>
          <w:rFonts w:ascii="GHEA Grapalat" w:hAnsi="GHEA Grapalat"/>
          <w:b/>
          <w:sz w:val="20"/>
          <w:szCs w:val="20"/>
          <w:lang w:val="af-ZA"/>
        </w:rPr>
        <w:t>անհրաժեշտ Մուտքի-ելքի վերահսկման համակարգի իր ծրագրային ապահովումով տեղադրման աշխատանքների</w:t>
      </w:r>
      <w:r w:rsidR="00ED6690">
        <w:rPr>
          <w:rFonts w:ascii="GHEA Grapalat" w:hAnsi="GHEA Grapalat"/>
          <w:b/>
          <w:sz w:val="20"/>
          <w:szCs w:val="20"/>
          <w:lang w:val="af-ZA"/>
        </w:rPr>
        <w:t xml:space="preserve"> </w:t>
      </w:r>
      <w:r w:rsidR="00341A74" w:rsidRPr="00E857D2">
        <w:rPr>
          <w:rFonts w:ascii="GHEA Grapalat" w:hAnsi="GHEA Grapalat"/>
          <w:sz w:val="20"/>
          <w:szCs w:val="20"/>
          <w:lang w:val="af-ZA"/>
        </w:rPr>
        <w:t xml:space="preserve">պայմանագիր (այսուհետ` պայմանագիր)։ </w:t>
      </w:r>
      <w:r w:rsidR="00642EFE" w:rsidRPr="00E857D2">
        <w:rPr>
          <w:rFonts w:ascii="GHEA Grapalat" w:hAnsi="GHEA Grapalat"/>
          <w:sz w:val="20"/>
          <w:szCs w:val="20"/>
          <w:lang w:val="af-ZA"/>
        </w:rPr>
        <w:t xml:space="preserve">      </w:t>
      </w:r>
    </w:p>
    <w:p w14:paraId="36338110" w14:textId="659901AF"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A20B69"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77E528A5" w:rsidR="00357D48" w:rsidRPr="00E6597C" w:rsidRDefault="003B5AE9" w:rsidP="00BB7307">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FB0B89">
        <w:rPr>
          <w:rFonts w:ascii="Sylfaen" w:hAnsi="Sylfaen"/>
          <w:b/>
          <w:i w:val="0"/>
          <w:sz w:val="22"/>
          <w:lang w:val="af-ZA"/>
        </w:rPr>
        <w:t xml:space="preserve">ք. Երևան, Բուզանդի 1/4  </w:t>
      </w:r>
      <w:r w:rsidR="00B61894" w:rsidRPr="00BB7307">
        <w:rPr>
          <w:rFonts w:ascii="GHEA Grapalat" w:hAnsi="GHEA Grapalat"/>
          <w:b/>
          <w:i w:val="0"/>
          <w:lang w:val="af-ZA"/>
        </w:rPr>
        <w:t xml:space="preserve"> հասցեով,</w:t>
      </w:r>
      <w:r w:rsidR="00B61894" w:rsidRPr="00E6597C">
        <w:rPr>
          <w:rFonts w:ascii="GHEA Grapalat" w:hAnsi="GHEA Grapalat"/>
          <w:i w:val="0"/>
          <w:lang w:val="af-ZA"/>
        </w:rPr>
        <w:t xml:space="preserve"> </w:t>
      </w:r>
      <w:r w:rsidR="00BB7307">
        <w:rPr>
          <w:rFonts w:ascii="GHEA Grapalat" w:hAnsi="GHEA Grapalat"/>
          <w:i w:val="0"/>
          <w:lang w:val="af-ZA"/>
        </w:rPr>
        <w:t xml:space="preserve">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մինչև սույն հայտարարության հրապարակման օրվանից հաշված</w:t>
      </w:r>
      <w:r w:rsidR="00995763">
        <w:rPr>
          <w:rFonts w:ascii="GHEA Grapalat" w:hAnsi="GHEA Grapalat"/>
          <w:i w:val="0"/>
          <w:lang w:val="af-ZA"/>
        </w:rPr>
        <w:t xml:space="preserve"> </w:t>
      </w:r>
      <w:r w:rsidR="007A1AE0">
        <w:rPr>
          <w:rFonts w:ascii="GHEA Grapalat" w:hAnsi="GHEA Grapalat"/>
          <w:i w:val="0"/>
          <w:lang w:val="af-ZA"/>
        </w:rPr>
        <w:t>15</w:t>
      </w:r>
      <w:r w:rsidR="00B61894" w:rsidRPr="00E6597C">
        <w:rPr>
          <w:rFonts w:ascii="GHEA Grapalat" w:hAnsi="GHEA Grapalat"/>
          <w:i w:val="0"/>
          <w:lang w:val="af-ZA"/>
        </w:rPr>
        <w:t xml:space="preserve">-րդ օրվա </w:t>
      </w:r>
      <w:r w:rsidR="00BB7307" w:rsidRPr="00DD596D">
        <w:rPr>
          <w:rFonts w:ascii="GHEA Grapalat" w:hAnsi="GHEA Grapalat"/>
          <w:b/>
          <w:i w:val="0"/>
          <w:lang w:val="hy-AM"/>
        </w:rPr>
        <w:t>ժամը 1</w:t>
      </w:r>
      <w:r w:rsidR="007A1AE0" w:rsidRPr="0091028A">
        <w:rPr>
          <w:rFonts w:ascii="GHEA Grapalat" w:hAnsi="GHEA Grapalat"/>
          <w:b/>
          <w:i w:val="0"/>
          <w:lang w:val="af-ZA"/>
        </w:rPr>
        <w:t>1</w:t>
      </w:r>
      <w:r w:rsidR="00BB7307" w:rsidRPr="00DD596D">
        <w:rPr>
          <w:rFonts w:ascii="GHEA Grapalat" w:hAnsi="GHEA Grapalat"/>
          <w:b/>
          <w:i w:val="0"/>
          <w:lang w:val="hy-AM"/>
        </w:rPr>
        <w:t>:00</w:t>
      </w:r>
      <w:r w:rsidR="00BB7307" w:rsidRPr="00DD596D">
        <w:rPr>
          <w:rFonts w:ascii="GHEA Grapalat" w:hAnsi="GHEA Grapalat"/>
          <w:b/>
          <w:i w:val="0"/>
          <w:lang w:val="af-ZA"/>
        </w:rPr>
        <w:t>-ն</w:t>
      </w:r>
      <w:r w:rsidR="00BB7307" w:rsidRPr="00E6597C">
        <w:rPr>
          <w:rFonts w:ascii="GHEA Grapalat" w:hAnsi="GHEA Grapalat"/>
          <w:i w:val="0"/>
          <w:lang w:val="af-ZA"/>
        </w:rPr>
        <w:t>:</w:t>
      </w:r>
      <w:r w:rsidR="00B61894" w:rsidRPr="00E6597C">
        <w:rPr>
          <w:rFonts w:ascii="GHEA Grapalat" w:hAnsi="GHEA Grapalat"/>
          <w:i w:val="0"/>
          <w:lang w:val="af-ZA"/>
        </w:rPr>
        <w:t xml:space="preserve">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08051658" w14:textId="2D5541EC" w:rsidR="00BB7307" w:rsidRPr="00B44647" w:rsidRDefault="00BB7307" w:rsidP="00BB7307">
      <w:pPr>
        <w:pStyle w:val="BodyTextIndent"/>
        <w:spacing w:line="240" w:lineRule="auto"/>
        <w:rPr>
          <w:rFonts w:ascii="GHEA Grapalat" w:hAnsi="GHEA Grapalat"/>
          <w:b/>
          <w:i w:val="0"/>
          <w:lang w:val="af-ZA"/>
        </w:rPr>
      </w:pPr>
      <w:r w:rsidRPr="00E6597C">
        <w:rPr>
          <w:rFonts w:ascii="GHEA Grapalat" w:hAnsi="GHEA Grapalat"/>
          <w:i w:val="0"/>
          <w:lang w:val="af-ZA"/>
        </w:rPr>
        <w:t xml:space="preserve">Հայտերի բացումը տեղի կունենա </w:t>
      </w:r>
      <w:r w:rsidRPr="00B422DD">
        <w:rPr>
          <w:rFonts w:ascii="GHEA Grapalat" w:hAnsi="GHEA Grapalat"/>
          <w:i w:val="0"/>
          <w:lang w:val="af-ZA"/>
        </w:rPr>
        <w:t>ք. Երևան, Բուզանդի 1/4 հասցեում</w:t>
      </w:r>
      <w:r w:rsidR="00B422DD" w:rsidRPr="00B422DD">
        <w:rPr>
          <w:rFonts w:ascii="GHEA Grapalat" w:hAnsi="GHEA Grapalat"/>
          <w:i w:val="0"/>
          <w:lang w:val="af-ZA"/>
        </w:rPr>
        <w:t>,</w:t>
      </w:r>
      <w:r w:rsidRPr="00B422DD">
        <w:rPr>
          <w:rFonts w:ascii="GHEA Grapalat" w:hAnsi="GHEA Grapalat"/>
          <w:i w:val="0"/>
          <w:lang w:val="af-ZA"/>
        </w:rPr>
        <w:t xml:space="preserve"> 2024 թվականի </w:t>
      </w:r>
      <w:r w:rsidR="007A1AE0">
        <w:rPr>
          <w:rFonts w:ascii="GHEA Grapalat" w:hAnsi="GHEA Grapalat"/>
          <w:b/>
          <w:i w:val="0"/>
          <w:lang w:val="af-ZA"/>
        </w:rPr>
        <w:t>սեպտեմբերի 03</w:t>
      </w:r>
      <w:r w:rsidR="00995763">
        <w:rPr>
          <w:rFonts w:ascii="GHEA Grapalat" w:hAnsi="GHEA Grapalat"/>
          <w:b/>
          <w:i w:val="0"/>
          <w:lang w:val="af-ZA"/>
        </w:rPr>
        <w:t>-</w:t>
      </w:r>
      <w:r w:rsidR="00C86FF3" w:rsidRPr="00B44647">
        <w:rPr>
          <w:rFonts w:ascii="GHEA Grapalat" w:hAnsi="GHEA Grapalat"/>
          <w:b/>
          <w:i w:val="0"/>
          <w:lang w:val="hy-AM"/>
        </w:rPr>
        <w:t>ին</w:t>
      </w:r>
      <w:r w:rsidRPr="00B44647">
        <w:rPr>
          <w:rFonts w:ascii="GHEA Grapalat" w:hAnsi="GHEA Grapalat"/>
          <w:b/>
          <w:i w:val="0"/>
          <w:lang w:val="af-ZA"/>
        </w:rPr>
        <w:t>, ժամը 1</w:t>
      </w:r>
      <w:r w:rsidR="007A1AE0">
        <w:rPr>
          <w:rFonts w:ascii="GHEA Grapalat" w:hAnsi="GHEA Grapalat"/>
          <w:b/>
          <w:i w:val="0"/>
          <w:lang w:val="af-ZA"/>
        </w:rPr>
        <w:t>1</w:t>
      </w:r>
      <w:r w:rsidRPr="00B44647">
        <w:rPr>
          <w:rFonts w:ascii="GHEA Grapalat" w:hAnsi="GHEA Grapalat"/>
          <w:b/>
          <w:i w:val="0"/>
          <w:lang w:val="af-ZA"/>
        </w:rPr>
        <w:t>:00</w:t>
      </w:r>
      <w:r w:rsidR="00B422DD" w:rsidRPr="00B44647">
        <w:rPr>
          <w:rFonts w:ascii="GHEA Grapalat" w:hAnsi="GHEA Grapalat"/>
          <w:b/>
          <w:i w:val="0"/>
          <w:lang w:val="af-ZA"/>
        </w:rPr>
        <w:t>-ին։</w:t>
      </w:r>
    </w:p>
    <w:p w14:paraId="06F95007" w14:textId="352CB157" w:rsidR="00B61894" w:rsidRPr="0077582B" w:rsidRDefault="001822F3" w:rsidP="0077582B">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B422DD">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B422DD">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B422DD">
        <w:rPr>
          <w:rFonts w:ascii="GHEA Grapalat" w:hAnsi="GHEA Grapalat"/>
          <w:sz w:val="20"/>
          <w:szCs w:val="20"/>
          <w:lang w:val="af-ZA"/>
        </w:rPr>
        <w:t>մասին</w:t>
      </w:r>
      <w:r w:rsidRPr="006675F2">
        <w:rPr>
          <w:rFonts w:ascii="GHEA Grapalat" w:hAnsi="GHEA Grapalat"/>
          <w:sz w:val="20"/>
          <w:szCs w:val="20"/>
          <w:lang w:val="af-ZA"/>
        </w:rPr>
        <w:t>»</w:t>
      </w:r>
      <w:r w:rsidRPr="00B422DD">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B422DD">
        <w:rPr>
          <w:rFonts w:ascii="GHEA Grapalat" w:hAnsi="GHEA Grapalat"/>
          <w:sz w:val="20"/>
          <w:szCs w:val="20"/>
          <w:lang w:val="af-ZA"/>
        </w:rPr>
        <w:t>օրենքով</w:t>
      </w:r>
      <w:r w:rsidRPr="006675F2">
        <w:rPr>
          <w:rFonts w:ascii="GHEA Grapalat" w:hAnsi="GHEA Grapalat"/>
          <w:sz w:val="20"/>
          <w:szCs w:val="20"/>
          <w:lang w:val="af-ZA"/>
        </w:rPr>
        <w:t xml:space="preserve"> </w:t>
      </w:r>
      <w:r w:rsidRPr="00B422DD">
        <w:rPr>
          <w:rFonts w:ascii="GHEA Grapalat" w:hAnsi="GHEA Grapalat"/>
          <w:sz w:val="20"/>
          <w:szCs w:val="20"/>
          <w:lang w:val="af-ZA"/>
        </w:rPr>
        <w:t>և</w:t>
      </w:r>
      <w:r w:rsidRPr="006675F2">
        <w:rPr>
          <w:rFonts w:ascii="GHEA Grapalat" w:hAnsi="GHEA Grapalat"/>
          <w:sz w:val="20"/>
          <w:szCs w:val="20"/>
          <w:lang w:val="af-ZA"/>
        </w:rPr>
        <w:t xml:space="preserve"> </w:t>
      </w:r>
      <w:r w:rsidRPr="00B422DD">
        <w:rPr>
          <w:rFonts w:ascii="GHEA Grapalat" w:hAnsi="GHEA Grapalat"/>
          <w:sz w:val="20"/>
          <w:szCs w:val="20"/>
          <w:lang w:val="af-ZA"/>
        </w:rPr>
        <w:t>ՀՀ քաղաքացիական դատավարության օրենսգրքով սահմանված կարգով։</w:t>
      </w:r>
    </w:p>
    <w:p w14:paraId="6553ED3C" w14:textId="0E7798CA" w:rsidR="005D2F61" w:rsidRPr="00B422DD" w:rsidRDefault="005D2F61" w:rsidP="005D2F61">
      <w:pPr>
        <w:pStyle w:val="BodyTextIndent"/>
        <w:spacing w:line="240" w:lineRule="auto"/>
        <w:rPr>
          <w:rFonts w:ascii="GHEA Grapalat" w:hAnsi="GHEA Grapalat"/>
          <w:i w:val="0"/>
          <w:lang w:val="af-ZA"/>
        </w:rPr>
      </w:pPr>
      <w:r w:rsidRPr="00B422DD">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D73C08" w:rsidRPr="00B422DD">
        <w:rPr>
          <w:rFonts w:ascii="GHEA Grapalat" w:hAnsi="GHEA Grapalat"/>
          <w:i w:val="0"/>
          <w:lang w:val="af-ZA"/>
        </w:rPr>
        <w:t>Ն. Աբրահամյանին</w:t>
      </w:r>
      <w:r w:rsidRPr="00B422DD">
        <w:rPr>
          <w:rFonts w:ascii="GHEA Grapalat" w:hAnsi="GHEA Grapalat"/>
          <w:i w:val="0"/>
          <w:lang w:val="af-ZA"/>
        </w:rPr>
        <w:t xml:space="preserve"> </w:t>
      </w:r>
    </w:p>
    <w:p w14:paraId="5FC0F43B" w14:textId="49AD0D70" w:rsidR="005D2F61" w:rsidRPr="00B422DD" w:rsidRDefault="00B422DD" w:rsidP="005D2F61">
      <w:pPr>
        <w:pStyle w:val="BodyTextIndent"/>
        <w:spacing w:line="240" w:lineRule="auto"/>
        <w:rPr>
          <w:rFonts w:ascii="GHEA Grapalat" w:hAnsi="GHEA Grapalat"/>
          <w:i w:val="0"/>
          <w:lang w:val="af-ZA"/>
        </w:rPr>
      </w:pPr>
      <w:r>
        <w:rPr>
          <w:rFonts w:ascii="GHEA Grapalat" w:hAnsi="GHEA Grapalat"/>
          <w:i w:val="0"/>
          <w:lang w:val="hy-AM"/>
        </w:rPr>
        <w:t xml:space="preserve">       Հ</w:t>
      </w:r>
      <w:r>
        <w:rPr>
          <w:rFonts w:ascii="GHEA Grapalat" w:hAnsi="GHEA Grapalat"/>
          <w:i w:val="0"/>
          <w:lang w:val="af-ZA"/>
        </w:rPr>
        <w:t>եռ․</w:t>
      </w:r>
      <w:r>
        <w:rPr>
          <w:rFonts w:ascii="GHEA Grapalat" w:hAnsi="GHEA Grapalat"/>
          <w:i w:val="0"/>
          <w:lang w:val="hy-AM"/>
        </w:rPr>
        <w:t>՝</w:t>
      </w:r>
      <w:r w:rsidR="0048528A">
        <w:rPr>
          <w:rFonts w:ascii="GHEA Grapalat" w:hAnsi="GHEA Grapalat"/>
          <w:i w:val="0"/>
          <w:lang w:val="af-ZA"/>
        </w:rPr>
        <w:t xml:space="preserve"> 010 54 39 80</w:t>
      </w:r>
    </w:p>
    <w:p w14:paraId="086668AF" w14:textId="580C05FF" w:rsidR="005D2F61" w:rsidRPr="00B422DD" w:rsidRDefault="00B422DD" w:rsidP="005D2F61">
      <w:pPr>
        <w:pStyle w:val="BodyTextIndent"/>
        <w:spacing w:line="240" w:lineRule="auto"/>
        <w:jc w:val="left"/>
        <w:rPr>
          <w:rFonts w:ascii="GHEA Grapalat" w:hAnsi="GHEA Grapalat"/>
          <w:i w:val="0"/>
          <w:lang w:val="af-ZA"/>
        </w:rPr>
      </w:pPr>
      <w:r>
        <w:rPr>
          <w:rFonts w:ascii="GHEA Grapalat" w:hAnsi="GHEA Grapalat"/>
          <w:i w:val="0"/>
          <w:lang w:val="af-ZA"/>
        </w:rPr>
        <w:t xml:space="preserve">Էլ. </w:t>
      </w:r>
      <w:r w:rsidR="00727CE9">
        <w:rPr>
          <w:rFonts w:ascii="GHEA Grapalat" w:hAnsi="GHEA Grapalat"/>
          <w:i w:val="0"/>
          <w:lang w:val="af-ZA"/>
        </w:rPr>
        <w:t>փ</w:t>
      </w:r>
      <w:r w:rsidR="005D2F61" w:rsidRPr="00B422DD">
        <w:rPr>
          <w:rFonts w:ascii="GHEA Grapalat" w:hAnsi="GHEA Grapalat"/>
          <w:i w:val="0"/>
          <w:lang w:val="af-ZA"/>
        </w:rPr>
        <w:t>ոստ</w:t>
      </w:r>
      <w:r>
        <w:rPr>
          <w:rFonts w:ascii="GHEA Grapalat" w:hAnsi="GHEA Grapalat"/>
          <w:i w:val="0"/>
          <w:lang w:val="hy-AM"/>
        </w:rPr>
        <w:t>՝</w:t>
      </w:r>
      <w:r w:rsidR="005D2F61" w:rsidRPr="00B422DD">
        <w:rPr>
          <w:rFonts w:ascii="GHEA Grapalat" w:hAnsi="GHEA Grapalat"/>
          <w:i w:val="0"/>
          <w:lang w:val="af-ZA"/>
        </w:rPr>
        <w:t xml:space="preserve"> </w:t>
      </w:r>
      <w:r w:rsidR="00A37426" w:rsidRPr="00B422DD">
        <w:rPr>
          <w:rFonts w:ascii="GHEA Grapalat" w:hAnsi="GHEA Grapalat"/>
          <w:i w:val="0"/>
          <w:lang w:val="af-ZA"/>
        </w:rPr>
        <w:t xml:space="preserve"> </w:t>
      </w:r>
      <w:hyperlink r:id="rId8" w:history="1">
        <w:r w:rsidR="00A37426" w:rsidRPr="00B422DD">
          <w:rPr>
            <w:rFonts w:ascii="GHEA Grapalat" w:hAnsi="GHEA Grapalat"/>
            <w:i w:val="0"/>
            <w:lang w:val="af-ZA"/>
          </w:rPr>
          <w:t>narine.abrahamyan@yerevan.am</w:t>
        </w:r>
      </w:hyperlink>
    </w:p>
    <w:p w14:paraId="5BCAAE9B" w14:textId="77777777" w:rsidR="005D2F61" w:rsidRPr="00B422DD" w:rsidRDefault="005D2F61" w:rsidP="005D2F61">
      <w:pPr>
        <w:pStyle w:val="BodyTextIndent3"/>
        <w:spacing w:after="240"/>
        <w:ind w:firstLine="709"/>
        <w:rPr>
          <w:rFonts w:ascii="GHEA Grapalat" w:hAnsi="GHEA Grapalat"/>
          <w:b/>
          <w:lang w:val="af-ZA"/>
        </w:rPr>
      </w:pPr>
      <w:r w:rsidRPr="00B422DD">
        <w:rPr>
          <w:rFonts w:ascii="GHEA Grapalat" w:hAnsi="GHEA Grapalat"/>
          <w:b/>
          <w:lang w:val="af-ZA"/>
        </w:rPr>
        <w:t>Պատվիրատու  &lt;&lt;Երքաղլույս&gt;&gt; ՓԲԸ</w:t>
      </w: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35089E05" w14:textId="77777777" w:rsidR="00037DDE" w:rsidRDefault="00037DDE" w:rsidP="00EF3662">
      <w:pPr>
        <w:pStyle w:val="BodyText"/>
        <w:ind w:right="-7" w:firstLine="567"/>
        <w:jc w:val="right"/>
        <w:rPr>
          <w:rFonts w:ascii="GHEA Grapalat" w:hAnsi="GHEA Grapalat" w:cs="Sylfaen"/>
          <w:i/>
          <w:sz w:val="22"/>
          <w:lang w:val="af-ZA"/>
        </w:rPr>
      </w:pPr>
    </w:p>
    <w:p w14:paraId="24512862" w14:textId="77777777" w:rsidR="0083577A" w:rsidRPr="00E6597C" w:rsidRDefault="0083577A"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57F5934A" w14:textId="77777777" w:rsidR="005D2F61" w:rsidRPr="00925555" w:rsidRDefault="005D2F61" w:rsidP="005D2F61">
      <w:pPr>
        <w:pStyle w:val="BodyText"/>
        <w:ind w:right="-7" w:firstLine="567"/>
        <w:jc w:val="right"/>
        <w:rPr>
          <w:rFonts w:ascii="GHEA Grapalat" w:hAnsi="GHEA Grapalat" w:cs="Sylfaen"/>
          <w:i/>
          <w:sz w:val="22"/>
          <w:lang w:val="af-ZA"/>
        </w:rPr>
      </w:pPr>
      <w:r w:rsidRPr="00925555">
        <w:rPr>
          <w:rFonts w:ascii="GHEA Grapalat" w:hAnsi="GHEA Grapalat" w:cs="Sylfaen"/>
          <w:i/>
          <w:sz w:val="22"/>
          <w:lang w:val="af-ZA"/>
        </w:rPr>
        <w:t>Հաստատված է</w:t>
      </w:r>
    </w:p>
    <w:p w14:paraId="03206776" w14:textId="60021496" w:rsidR="005D2F61" w:rsidRPr="00925555" w:rsidRDefault="005D2F61" w:rsidP="005D2F61">
      <w:pPr>
        <w:pStyle w:val="BodyText"/>
        <w:ind w:right="-7" w:firstLine="567"/>
        <w:jc w:val="right"/>
        <w:rPr>
          <w:rFonts w:ascii="GHEA Grapalat" w:hAnsi="GHEA Grapalat" w:cs="Sylfaen"/>
          <w:i/>
          <w:sz w:val="22"/>
          <w:lang w:val="af-ZA"/>
        </w:rPr>
      </w:pPr>
      <w:r w:rsidRPr="00925555">
        <w:rPr>
          <w:rFonts w:ascii="GHEA Grapalat" w:hAnsi="GHEA Grapalat"/>
          <w:i/>
          <w:lang w:val="af-ZA"/>
        </w:rPr>
        <w:t>ԵՔԼ-ԲՄԱՇՁԲ-2</w:t>
      </w:r>
      <w:r w:rsidR="00240FBD" w:rsidRPr="00925555">
        <w:rPr>
          <w:rFonts w:ascii="GHEA Grapalat" w:hAnsi="GHEA Grapalat"/>
          <w:i/>
          <w:lang w:val="af-ZA"/>
        </w:rPr>
        <w:t>4</w:t>
      </w:r>
      <w:r w:rsidRPr="00925555">
        <w:rPr>
          <w:rFonts w:ascii="GHEA Grapalat" w:hAnsi="GHEA Grapalat"/>
          <w:i/>
          <w:lang w:val="af-ZA"/>
        </w:rPr>
        <w:t>/</w:t>
      </w:r>
      <w:r w:rsidR="00ED6690">
        <w:rPr>
          <w:rFonts w:ascii="GHEA Grapalat" w:hAnsi="GHEA Grapalat"/>
          <w:i/>
          <w:lang w:val="af-ZA"/>
        </w:rPr>
        <w:t>5</w:t>
      </w:r>
      <w:r w:rsidRPr="00925555">
        <w:rPr>
          <w:rFonts w:ascii="GHEA Grapalat" w:hAnsi="GHEA Grapalat"/>
          <w:i/>
          <w:lang w:val="af-ZA"/>
        </w:rPr>
        <w:t xml:space="preserve">  </w:t>
      </w:r>
      <w:r w:rsidRPr="00925555">
        <w:rPr>
          <w:rFonts w:ascii="GHEA Grapalat" w:hAnsi="GHEA Grapalat" w:cs="Sylfaen"/>
          <w:i/>
          <w:sz w:val="22"/>
          <w:lang w:val="af-ZA"/>
        </w:rPr>
        <w:t xml:space="preserve"> ծածկագրով </w:t>
      </w:r>
    </w:p>
    <w:p w14:paraId="0D2DCAB9" w14:textId="77777777" w:rsidR="005D2F61" w:rsidRPr="00925555" w:rsidRDefault="005D2F61" w:rsidP="005D2F61">
      <w:pPr>
        <w:pStyle w:val="BodyText"/>
        <w:ind w:right="-7" w:firstLine="567"/>
        <w:jc w:val="right"/>
        <w:rPr>
          <w:rFonts w:ascii="GHEA Grapalat" w:hAnsi="GHEA Grapalat" w:cs="Sylfaen"/>
          <w:i/>
          <w:sz w:val="22"/>
          <w:lang w:val="af-ZA"/>
        </w:rPr>
      </w:pPr>
      <w:r w:rsidRPr="00925555">
        <w:rPr>
          <w:rFonts w:ascii="GHEA Grapalat" w:hAnsi="GHEA Grapalat" w:cs="Sylfaen"/>
          <w:i/>
          <w:sz w:val="22"/>
          <w:lang w:val="af-ZA"/>
        </w:rPr>
        <w:t>բաց մրցույթի</w:t>
      </w:r>
      <w:r w:rsidRPr="00925555">
        <w:rPr>
          <w:rFonts w:ascii="GHEA Grapalat" w:hAnsi="GHEA Grapalat" w:cs="Times Armenian"/>
          <w:i/>
          <w:sz w:val="20"/>
          <w:szCs w:val="20"/>
          <w:lang w:val="af-ZA"/>
        </w:rPr>
        <w:t xml:space="preserve"> </w:t>
      </w:r>
      <w:r w:rsidRPr="00925555">
        <w:rPr>
          <w:rFonts w:ascii="GHEA Grapalat" w:hAnsi="GHEA Grapalat" w:cs="Sylfaen"/>
          <w:i/>
          <w:sz w:val="22"/>
          <w:lang w:val="af-ZA"/>
        </w:rPr>
        <w:t>գնահատող հանձնաժողովի</w:t>
      </w:r>
    </w:p>
    <w:p w14:paraId="30C6DF2C" w14:textId="71568F13" w:rsidR="005D2F61" w:rsidRPr="005C4FA3" w:rsidRDefault="005D2F61" w:rsidP="005D2F61">
      <w:pPr>
        <w:pStyle w:val="BodyText"/>
        <w:ind w:right="-7" w:firstLine="567"/>
        <w:jc w:val="right"/>
        <w:rPr>
          <w:rFonts w:ascii="GHEA Grapalat" w:hAnsi="GHEA Grapalat"/>
          <w:i/>
          <w:lang w:val="af-ZA"/>
        </w:rPr>
      </w:pPr>
      <w:r w:rsidRPr="00925555">
        <w:rPr>
          <w:rFonts w:ascii="GHEA Grapalat" w:hAnsi="GHEA Grapalat" w:cs="Sylfaen"/>
          <w:i/>
          <w:lang w:val="af-ZA"/>
        </w:rPr>
        <w:t>202</w:t>
      </w:r>
      <w:r w:rsidR="00240FBD" w:rsidRPr="00925555">
        <w:rPr>
          <w:rFonts w:ascii="GHEA Grapalat" w:hAnsi="GHEA Grapalat" w:cs="Sylfaen"/>
          <w:i/>
          <w:lang w:val="af-ZA"/>
        </w:rPr>
        <w:t>4</w:t>
      </w:r>
      <w:r w:rsidRPr="00925555">
        <w:rPr>
          <w:rFonts w:ascii="GHEA Grapalat" w:hAnsi="GHEA Grapalat" w:cs="Sylfaen"/>
          <w:i/>
        </w:rPr>
        <w:t>թ</w:t>
      </w:r>
      <w:r w:rsidRPr="00925555">
        <w:rPr>
          <w:rFonts w:ascii="GHEA Grapalat" w:hAnsi="GHEA Grapalat" w:cs="Sylfaen"/>
          <w:i/>
          <w:lang w:val="af-ZA"/>
        </w:rPr>
        <w:t xml:space="preserve">.  &lt;&lt; </w:t>
      </w:r>
      <w:r w:rsidR="00ED6690">
        <w:rPr>
          <w:rFonts w:ascii="GHEA Grapalat" w:hAnsi="GHEA Grapalat" w:cs="Sylfaen"/>
          <w:i/>
          <w:lang w:val="af-ZA"/>
        </w:rPr>
        <w:t>օգոստոսի</w:t>
      </w:r>
      <w:r w:rsidR="00645F62">
        <w:rPr>
          <w:rFonts w:ascii="GHEA Grapalat" w:hAnsi="GHEA Grapalat" w:cs="Sylfaen"/>
          <w:i/>
          <w:lang w:val="af-ZA"/>
        </w:rPr>
        <w:t xml:space="preserve"> &gt;&gt;    &lt;&lt;</w:t>
      </w:r>
      <w:r w:rsidR="00ED6690">
        <w:rPr>
          <w:rFonts w:ascii="GHEA Grapalat" w:hAnsi="GHEA Grapalat" w:cs="Sylfaen"/>
          <w:i/>
          <w:lang w:val="af-ZA"/>
        </w:rPr>
        <w:t>19</w:t>
      </w:r>
      <w:r w:rsidRPr="00925555">
        <w:rPr>
          <w:rFonts w:ascii="GHEA Grapalat" w:hAnsi="GHEA Grapalat" w:cs="Sylfaen"/>
          <w:i/>
          <w:lang w:val="af-ZA"/>
        </w:rPr>
        <w:t>&gt;&gt;-</w:t>
      </w:r>
      <w:r w:rsidRPr="00925555">
        <w:rPr>
          <w:rFonts w:ascii="GHEA Grapalat" w:hAnsi="GHEA Grapalat" w:cs="Sylfaen"/>
          <w:i/>
        </w:rPr>
        <w:t>ի</w:t>
      </w:r>
      <w:r w:rsidRPr="00925555">
        <w:rPr>
          <w:rFonts w:ascii="GHEA Grapalat" w:hAnsi="GHEA Grapalat" w:cs="Sylfaen"/>
          <w:i/>
          <w:lang w:val="af-ZA"/>
        </w:rPr>
        <w:t xml:space="preserve"> </w:t>
      </w:r>
      <w:r w:rsidRPr="00925555">
        <w:rPr>
          <w:rFonts w:ascii="GHEA Grapalat" w:hAnsi="GHEA Grapalat" w:cs="Sylfaen"/>
          <w:i/>
        </w:rPr>
        <w:t>թիվ</w:t>
      </w:r>
      <w:r w:rsidRPr="00925555">
        <w:rPr>
          <w:rFonts w:ascii="GHEA Grapalat" w:hAnsi="GHEA Grapalat" w:cs="Sylfaen"/>
          <w:i/>
          <w:lang w:val="af-ZA"/>
        </w:rPr>
        <w:t xml:space="preserve"> &lt;&lt;3&gt;&gt; </w:t>
      </w:r>
      <w:r w:rsidRPr="00925555">
        <w:rPr>
          <w:rFonts w:ascii="GHEA Grapalat" w:hAnsi="GHEA Grapalat" w:cs="Sylfaen"/>
          <w:i/>
        </w:rPr>
        <w:t>որոշմամբ</w:t>
      </w:r>
    </w:p>
    <w:p w14:paraId="586C5BC9" w14:textId="77777777" w:rsidR="005D2F61" w:rsidRPr="00E6597C" w:rsidRDefault="005D2F61" w:rsidP="005D2F61">
      <w:pPr>
        <w:pStyle w:val="BodyText"/>
        <w:ind w:right="-7" w:firstLine="567"/>
        <w:jc w:val="center"/>
        <w:rPr>
          <w:rFonts w:ascii="GHEA Grapalat" w:hAnsi="GHEA Grapalat"/>
          <w:lang w:val="af-ZA"/>
        </w:rPr>
      </w:pPr>
    </w:p>
    <w:p w14:paraId="500A238B" w14:textId="77777777" w:rsidR="005D2F61" w:rsidRPr="00E6597C" w:rsidRDefault="005D2F61" w:rsidP="005D2F61">
      <w:pPr>
        <w:pStyle w:val="BodyText"/>
        <w:ind w:right="-7" w:firstLine="567"/>
        <w:jc w:val="center"/>
        <w:rPr>
          <w:rFonts w:ascii="GHEA Grapalat" w:hAnsi="GHEA Grapalat"/>
          <w:lang w:val="af-ZA"/>
        </w:rPr>
      </w:pPr>
    </w:p>
    <w:p w14:paraId="300274D9" w14:textId="77777777" w:rsidR="005D2F61" w:rsidRPr="00E6597C" w:rsidRDefault="005D2F61" w:rsidP="005D2F61">
      <w:pPr>
        <w:pStyle w:val="BodyText"/>
        <w:ind w:right="-7" w:firstLine="567"/>
        <w:jc w:val="center"/>
        <w:rPr>
          <w:rFonts w:ascii="GHEA Grapalat" w:hAnsi="GHEA Grapalat"/>
          <w:lang w:val="af-ZA"/>
        </w:rPr>
      </w:pPr>
    </w:p>
    <w:p w14:paraId="69496B24" w14:textId="77777777" w:rsidR="005D2F61" w:rsidRPr="00E6597C" w:rsidRDefault="005D2F61" w:rsidP="005D2F61">
      <w:pPr>
        <w:pStyle w:val="BodyText"/>
        <w:ind w:right="-7" w:firstLine="567"/>
        <w:jc w:val="center"/>
        <w:rPr>
          <w:rFonts w:ascii="GHEA Grapalat" w:hAnsi="GHEA Grapalat"/>
          <w:lang w:val="af-ZA"/>
        </w:rPr>
      </w:pPr>
    </w:p>
    <w:p w14:paraId="40A03AC4" w14:textId="77777777" w:rsidR="005D2F61" w:rsidRPr="002C27A5" w:rsidRDefault="005D2F61" w:rsidP="005D2F61">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5DFB4040" w14:textId="77777777" w:rsidR="005D2F61" w:rsidRPr="00AE2768" w:rsidRDefault="005D2F61" w:rsidP="005D2F61">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ADCC94B" w14:textId="77777777" w:rsidR="005D2F61" w:rsidRPr="00AE2768" w:rsidRDefault="005D2F61" w:rsidP="005D2F61">
      <w:pPr>
        <w:pStyle w:val="BodyText"/>
        <w:ind w:right="-7" w:firstLine="567"/>
        <w:jc w:val="center"/>
        <w:rPr>
          <w:rFonts w:ascii="GHEA Grapalat" w:hAnsi="GHEA Grapalat"/>
          <w:lang w:val="af-ZA"/>
        </w:rPr>
      </w:pPr>
    </w:p>
    <w:p w14:paraId="53230741" w14:textId="77777777" w:rsidR="005D2F61" w:rsidRPr="00AE2768" w:rsidRDefault="005D2F61" w:rsidP="005D2F61">
      <w:pPr>
        <w:pStyle w:val="BodyText"/>
        <w:ind w:right="-7" w:firstLine="567"/>
        <w:jc w:val="center"/>
        <w:rPr>
          <w:rFonts w:ascii="GHEA Grapalat" w:hAnsi="GHEA Grapalat"/>
          <w:lang w:val="af-ZA"/>
        </w:rPr>
      </w:pPr>
    </w:p>
    <w:p w14:paraId="01DA2D9F" w14:textId="77777777" w:rsidR="005D2F61" w:rsidRPr="00AE2768" w:rsidRDefault="005D2F61" w:rsidP="005D2F61">
      <w:pPr>
        <w:pStyle w:val="BodyText"/>
        <w:ind w:right="-7" w:firstLine="567"/>
        <w:jc w:val="center"/>
        <w:rPr>
          <w:rFonts w:ascii="GHEA Grapalat" w:hAnsi="GHEA Grapalat"/>
          <w:lang w:val="af-ZA"/>
        </w:rPr>
      </w:pPr>
    </w:p>
    <w:p w14:paraId="2A14DA8B" w14:textId="77777777" w:rsidR="005D2F61" w:rsidRPr="00AE2768" w:rsidRDefault="005D2F61" w:rsidP="005D2F61">
      <w:pPr>
        <w:pStyle w:val="BodyText"/>
        <w:ind w:right="-7" w:firstLine="567"/>
        <w:jc w:val="center"/>
        <w:rPr>
          <w:rFonts w:ascii="GHEA Grapalat" w:hAnsi="GHEA Grapalat"/>
          <w:lang w:val="af-ZA"/>
        </w:rPr>
      </w:pPr>
    </w:p>
    <w:p w14:paraId="7D10DFA9" w14:textId="77777777" w:rsidR="005D2F61" w:rsidRPr="00471E9B" w:rsidRDefault="005D2F61" w:rsidP="005D2F61">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B614D16" w14:textId="77777777" w:rsidR="005D2F61" w:rsidRPr="00E6597C" w:rsidRDefault="005D2F61" w:rsidP="005D2F61">
      <w:pPr>
        <w:pStyle w:val="BodyText"/>
        <w:ind w:right="-7" w:firstLine="567"/>
        <w:jc w:val="center"/>
        <w:rPr>
          <w:rFonts w:ascii="GHEA Grapalat" w:hAnsi="GHEA Grapalat" w:cs="Sylfaen"/>
          <w:lang w:val="af-ZA"/>
        </w:rPr>
      </w:pPr>
    </w:p>
    <w:p w14:paraId="2ED6EDAE" w14:textId="77777777" w:rsidR="005D2F61" w:rsidRPr="00C86FF3" w:rsidRDefault="005D2F61" w:rsidP="005D2F61">
      <w:pPr>
        <w:pStyle w:val="BodyText"/>
        <w:ind w:right="-7" w:firstLine="567"/>
        <w:jc w:val="center"/>
        <w:rPr>
          <w:rFonts w:ascii="GHEA Grapalat" w:hAnsi="GHEA Grapalat" w:cs="Sylfaen"/>
          <w:lang w:val="af-ZA"/>
        </w:rPr>
      </w:pPr>
    </w:p>
    <w:p w14:paraId="0668F7E4" w14:textId="75137F64" w:rsidR="005D2F61" w:rsidRPr="0091028A" w:rsidRDefault="008568A6" w:rsidP="001E122A">
      <w:pPr>
        <w:jc w:val="center"/>
        <w:rPr>
          <w:rFonts w:ascii="GHEA Grapalat" w:hAnsi="GHEA Grapalat" w:cs="Sylfaen"/>
          <w:lang w:val="af-ZA"/>
        </w:rPr>
      </w:pPr>
      <w:r>
        <w:rPr>
          <w:rFonts w:ascii="GHEA Grapalat" w:hAnsi="GHEA Grapalat" w:cs="Sylfaen"/>
          <w:lang w:val="hy-AM"/>
        </w:rPr>
        <w:t>«</w:t>
      </w:r>
      <w:r w:rsidRPr="00FD6120">
        <w:rPr>
          <w:rFonts w:ascii="GHEA Grapalat" w:hAnsi="GHEA Grapalat" w:cs="Sylfaen"/>
        </w:rPr>
        <w:t>ԵՐՔԱՂԼՈՒՅՍ</w:t>
      </w:r>
      <w:r>
        <w:rPr>
          <w:rFonts w:ascii="GHEA Grapalat" w:hAnsi="GHEA Grapalat" w:cs="Sylfaen"/>
          <w:lang w:val="hy-AM"/>
        </w:rPr>
        <w:t>»</w:t>
      </w:r>
      <w:r w:rsidRPr="00C86FF3">
        <w:rPr>
          <w:rFonts w:ascii="GHEA Grapalat" w:hAnsi="GHEA Grapalat" w:cs="Sylfaen"/>
          <w:lang w:val="af-ZA"/>
        </w:rPr>
        <w:t xml:space="preserve"> </w:t>
      </w:r>
      <w:r w:rsidRPr="00FD6120">
        <w:rPr>
          <w:rFonts w:ascii="GHEA Grapalat" w:hAnsi="GHEA Grapalat" w:cs="Sylfaen"/>
        </w:rPr>
        <w:t>ՓԲԸ</w:t>
      </w:r>
      <w:r w:rsidRPr="00C86FF3">
        <w:rPr>
          <w:rFonts w:ascii="GHEA Grapalat" w:hAnsi="GHEA Grapalat" w:cs="Sylfaen"/>
          <w:lang w:val="af-ZA"/>
        </w:rPr>
        <w:t>-</w:t>
      </w:r>
      <w:r w:rsidRPr="00752623">
        <w:rPr>
          <w:rFonts w:ascii="GHEA Grapalat" w:hAnsi="GHEA Grapalat" w:cs="Sylfaen"/>
        </w:rPr>
        <w:t>Ի</w:t>
      </w:r>
      <w:r w:rsidRPr="00C86FF3">
        <w:rPr>
          <w:rFonts w:ascii="GHEA Grapalat" w:hAnsi="GHEA Grapalat" w:cs="Sylfaen"/>
          <w:lang w:val="af-ZA"/>
        </w:rPr>
        <w:t xml:space="preserve"> </w:t>
      </w:r>
      <w:r w:rsidRPr="00E6597C">
        <w:rPr>
          <w:rFonts w:ascii="GHEA Grapalat" w:hAnsi="GHEA Grapalat" w:cs="Sylfaen"/>
        </w:rPr>
        <w:t>ԿԱՐԻՔՆԵՐԻ</w:t>
      </w:r>
      <w:r w:rsidRPr="00C86FF3">
        <w:rPr>
          <w:rFonts w:ascii="GHEA Grapalat" w:hAnsi="GHEA Grapalat" w:cs="Sylfaen"/>
          <w:lang w:val="af-ZA"/>
        </w:rPr>
        <w:t xml:space="preserve"> </w:t>
      </w:r>
      <w:r w:rsidRPr="00E6597C">
        <w:rPr>
          <w:rFonts w:ascii="GHEA Grapalat" w:hAnsi="GHEA Grapalat" w:cs="Sylfaen"/>
        </w:rPr>
        <w:t>ՀԱՄԱՐ</w:t>
      </w:r>
      <w:r w:rsidRPr="00C86FF3">
        <w:rPr>
          <w:rFonts w:ascii="GHEA Grapalat" w:hAnsi="GHEA Grapalat" w:cs="Sylfaen"/>
          <w:lang w:val="af-ZA"/>
        </w:rPr>
        <w:t xml:space="preserve"> «</w:t>
      </w:r>
      <w:r w:rsidR="0048528A" w:rsidRPr="008568A6">
        <w:rPr>
          <w:rFonts w:ascii="GHEA Grapalat" w:hAnsi="GHEA Grapalat" w:cs="Sylfaen"/>
        </w:rPr>
        <w:t>ԵՐՔԱՂԼՈՒՅՍ</w:t>
      </w:r>
      <w:r w:rsidR="0048528A" w:rsidRPr="00C86FF3">
        <w:rPr>
          <w:rFonts w:ascii="GHEA Grapalat" w:hAnsi="GHEA Grapalat" w:cs="Sylfaen"/>
          <w:lang w:val="af-ZA"/>
        </w:rPr>
        <w:t xml:space="preserve">» </w:t>
      </w:r>
      <w:r w:rsidR="0048528A" w:rsidRPr="008568A6">
        <w:rPr>
          <w:rFonts w:ascii="GHEA Grapalat" w:hAnsi="GHEA Grapalat" w:cs="Sylfaen"/>
        </w:rPr>
        <w:t>ՓԲԸ</w:t>
      </w:r>
      <w:r w:rsidR="0048528A" w:rsidRPr="00C86FF3">
        <w:rPr>
          <w:rFonts w:ascii="GHEA Grapalat" w:hAnsi="GHEA Grapalat" w:cs="Sylfaen"/>
          <w:lang w:val="af-ZA"/>
        </w:rPr>
        <w:t>-</w:t>
      </w:r>
      <w:r w:rsidR="0048528A">
        <w:rPr>
          <w:rFonts w:ascii="GHEA Grapalat" w:hAnsi="GHEA Grapalat" w:cs="Sylfaen"/>
          <w:lang w:val="af-ZA"/>
        </w:rPr>
        <w:t>Ի</w:t>
      </w:r>
      <w:r w:rsidR="0048528A" w:rsidRPr="00C86FF3">
        <w:rPr>
          <w:rFonts w:ascii="GHEA Grapalat" w:hAnsi="GHEA Grapalat" w:cs="Sylfaen"/>
          <w:lang w:val="af-ZA"/>
        </w:rPr>
        <w:t xml:space="preserve"> </w:t>
      </w:r>
      <w:r w:rsidR="0048528A" w:rsidRPr="00ED6690">
        <w:rPr>
          <w:rFonts w:ascii="GHEA Grapalat" w:hAnsi="GHEA Grapalat" w:cs="Sylfaen"/>
        </w:rPr>
        <w:t>ՏԱՐԱԾՔՆԵՐԻ</w:t>
      </w:r>
      <w:r w:rsidR="0048528A" w:rsidRPr="0091028A">
        <w:rPr>
          <w:rFonts w:ascii="GHEA Grapalat" w:hAnsi="GHEA Grapalat" w:cs="Sylfaen"/>
          <w:lang w:val="af-ZA"/>
        </w:rPr>
        <w:t xml:space="preserve"> </w:t>
      </w:r>
      <w:r w:rsidR="0048528A" w:rsidRPr="00ED6690">
        <w:rPr>
          <w:rFonts w:ascii="GHEA Grapalat" w:hAnsi="GHEA Grapalat" w:cs="Sylfaen"/>
        </w:rPr>
        <w:t>ՀԱՄԱՐ</w:t>
      </w:r>
      <w:r w:rsidR="0048528A" w:rsidRPr="0091028A">
        <w:rPr>
          <w:rFonts w:ascii="GHEA Grapalat" w:hAnsi="GHEA Grapalat" w:cs="Sylfaen"/>
          <w:lang w:val="af-ZA"/>
        </w:rPr>
        <w:t xml:space="preserve"> </w:t>
      </w:r>
      <w:r w:rsidR="0048528A" w:rsidRPr="00ED6690">
        <w:rPr>
          <w:rFonts w:ascii="GHEA Grapalat" w:hAnsi="GHEA Grapalat" w:cs="Sylfaen"/>
        </w:rPr>
        <w:t>ԱՆՀՐԱԺԵՇՏ</w:t>
      </w:r>
      <w:r w:rsidR="0048528A" w:rsidRPr="0091028A">
        <w:rPr>
          <w:rFonts w:ascii="GHEA Grapalat" w:hAnsi="GHEA Grapalat" w:cs="Sylfaen"/>
          <w:lang w:val="af-ZA"/>
        </w:rPr>
        <w:t xml:space="preserve"> </w:t>
      </w:r>
      <w:r w:rsidR="0048528A" w:rsidRPr="00ED6690">
        <w:rPr>
          <w:rFonts w:ascii="GHEA Grapalat" w:hAnsi="GHEA Grapalat" w:cs="Sylfaen"/>
        </w:rPr>
        <w:t>ՄՈՒՏՔԻ</w:t>
      </w:r>
      <w:r w:rsidR="0048528A" w:rsidRPr="0091028A">
        <w:rPr>
          <w:rFonts w:ascii="GHEA Grapalat" w:hAnsi="GHEA Grapalat" w:cs="Sylfaen"/>
          <w:lang w:val="af-ZA"/>
        </w:rPr>
        <w:t>-</w:t>
      </w:r>
      <w:r w:rsidR="0048528A" w:rsidRPr="00ED6690">
        <w:rPr>
          <w:rFonts w:ascii="GHEA Grapalat" w:hAnsi="GHEA Grapalat" w:cs="Sylfaen"/>
        </w:rPr>
        <w:t>ԵԼՔԻ</w:t>
      </w:r>
      <w:r w:rsidR="0048528A" w:rsidRPr="0091028A">
        <w:rPr>
          <w:rFonts w:ascii="GHEA Grapalat" w:hAnsi="GHEA Grapalat" w:cs="Sylfaen"/>
          <w:lang w:val="af-ZA"/>
        </w:rPr>
        <w:t xml:space="preserve"> </w:t>
      </w:r>
      <w:r w:rsidR="0048528A" w:rsidRPr="00ED6690">
        <w:rPr>
          <w:rFonts w:ascii="GHEA Grapalat" w:hAnsi="GHEA Grapalat" w:cs="Sylfaen"/>
        </w:rPr>
        <w:t>ՎԵՐԱՀՍԿՄԱՆ</w:t>
      </w:r>
      <w:r w:rsidR="0048528A" w:rsidRPr="0091028A">
        <w:rPr>
          <w:rFonts w:ascii="GHEA Grapalat" w:hAnsi="GHEA Grapalat" w:cs="Sylfaen"/>
          <w:lang w:val="af-ZA"/>
        </w:rPr>
        <w:t xml:space="preserve"> </w:t>
      </w:r>
      <w:r w:rsidR="0048528A" w:rsidRPr="00ED6690">
        <w:rPr>
          <w:rFonts w:ascii="GHEA Grapalat" w:hAnsi="GHEA Grapalat" w:cs="Sylfaen"/>
        </w:rPr>
        <w:t>ՀԱՄԱԿԱՐԳԻ</w:t>
      </w:r>
      <w:r w:rsidR="0048528A" w:rsidRPr="0091028A">
        <w:rPr>
          <w:rFonts w:ascii="GHEA Grapalat" w:hAnsi="GHEA Grapalat" w:cs="Sylfaen"/>
          <w:lang w:val="af-ZA"/>
        </w:rPr>
        <w:t xml:space="preserve"> </w:t>
      </w:r>
      <w:r w:rsidR="0048528A" w:rsidRPr="00ED6690">
        <w:rPr>
          <w:rFonts w:ascii="GHEA Grapalat" w:hAnsi="GHEA Grapalat" w:cs="Sylfaen"/>
        </w:rPr>
        <w:t>ԻՐ</w:t>
      </w:r>
      <w:r w:rsidR="0048528A" w:rsidRPr="0091028A">
        <w:rPr>
          <w:rFonts w:ascii="GHEA Grapalat" w:hAnsi="GHEA Grapalat" w:cs="Sylfaen"/>
          <w:lang w:val="af-ZA"/>
        </w:rPr>
        <w:t xml:space="preserve"> </w:t>
      </w:r>
      <w:r w:rsidR="0048528A" w:rsidRPr="00ED6690">
        <w:rPr>
          <w:rFonts w:ascii="GHEA Grapalat" w:hAnsi="GHEA Grapalat" w:cs="Sylfaen"/>
        </w:rPr>
        <w:t>ԾՐԱԳՐԱՅԻՆ</w:t>
      </w:r>
      <w:r w:rsidR="0048528A" w:rsidRPr="0091028A">
        <w:rPr>
          <w:rFonts w:ascii="GHEA Grapalat" w:hAnsi="GHEA Grapalat" w:cs="Sylfaen"/>
          <w:lang w:val="af-ZA"/>
        </w:rPr>
        <w:t xml:space="preserve"> </w:t>
      </w:r>
      <w:r w:rsidR="0048528A" w:rsidRPr="00ED6690">
        <w:rPr>
          <w:rFonts w:ascii="GHEA Grapalat" w:hAnsi="GHEA Grapalat" w:cs="Sylfaen"/>
        </w:rPr>
        <w:t>ԱՊԱՀՈՎՈՒՄՈՎ</w:t>
      </w:r>
      <w:r w:rsidR="0048528A" w:rsidRPr="0091028A">
        <w:rPr>
          <w:rFonts w:ascii="GHEA Grapalat" w:hAnsi="GHEA Grapalat" w:cs="Sylfaen"/>
          <w:lang w:val="af-ZA"/>
        </w:rPr>
        <w:t xml:space="preserve"> </w:t>
      </w:r>
      <w:r w:rsidR="0048528A" w:rsidRPr="00ED6690">
        <w:rPr>
          <w:rFonts w:ascii="GHEA Grapalat" w:hAnsi="GHEA Grapalat" w:cs="Sylfaen"/>
        </w:rPr>
        <w:t>ՏԵՂԱԴՐՄԱՆ</w:t>
      </w:r>
      <w:r w:rsidR="0048528A" w:rsidRPr="0091028A">
        <w:rPr>
          <w:rFonts w:ascii="GHEA Grapalat" w:hAnsi="GHEA Grapalat" w:cs="Sylfaen"/>
          <w:lang w:val="af-ZA"/>
        </w:rPr>
        <w:t xml:space="preserve"> </w:t>
      </w:r>
      <w:r w:rsidR="0048528A" w:rsidRPr="00ED6690">
        <w:rPr>
          <w:rFonts w:ascii="GHEA Grapalat" w:hAnsi="GHEA Grapalat" w:cs="Sylfaen"/>
        </w:rPr>
        <w:t>ԱՇԽԱՏԱՆՔՆԵՐԻ</w:t>
      </w:r>
      <w:r w:rsidR="0048528A" w:rsidRPr="0091028A">
        <w:rPr>
          <w:rFonts w:ascii="GHEA Grapalat" w:hAnsi="GHEA Grapalat" w:cs="Sylfaen"/>
          <w:lang w:val="af-ZA"/>
        </w:rPr>
        <w:t xml:space="preserve"> » </w:t>
      </w:r>
      <w:r w:rsidR="0048528A" w:rsidRPr="00ED6690">
        <w:rPr>
          <w:rFonts w:ascii="GHEA Grapalat" w:hAnsi="GHEA Grapalat" w:cs="Sylfaen"/>
        </w:rPr>
        <w:t>Ձ</w:t>
      </w:r>
      <w:r w:rsidR="0048528A" w:rsidRPr="00E6597C">
        <w:rPr>
          <w:rFonts w:ascii="GHEA Grapalat" w:hAnsi="GHEA Grapalat" w:cs="Sylfaen"/>
        </w:rPr>
        <w:t>ԵՌՔԲԵՐՄԱՆ</w:t>
      </w:r>
      <w:r w:rsidR="0048528A" w:rsidRPr="0091028A">
        <w:rPr>
          <w:rFonts w:ascii="GHEA Grapalat" w:hAnsi="GHEA Grapalat" w:cs="Sylfaen"/>
          <w:lang w:val="af-ZA"/>
        </w:rPr>
        <w:t xml:space="preserve"> </w:t>
      </w:r>
      <w:r w:rsidR="0048528A" w:rsidRPr="00E6597C">
        <w:rPr>
          <w:rFonts w:ascii="GHEA Grapalat" w:hAnsi="GHEA Grapalat" w:cs="Sylfaen"/>
        </w:rPr>
        <w:t>ՆՊԱՏԱԿՈՎ</w:t>
      </w:r>
      <w:r w:rsidR="0048528A" w:rsidRPr="0091028A">
        <w:rPr>
          <w:rFonts w:ascii="GHEA Grapalat" w:hAnsi="GHEA Grapalat" w:cs="Sylfaen"/>
          <w:lang w:val="af-ZA"/>
        </w:rPr>
        <w:t xml:space="preserve">  </w:t>
      </w:r>
      <w:r w:rsidR="0048528A" w:rsidRPr="00E6597C">
        <w:rPr>
          <w:rFonts w:ascii="GHEA Grapalat" w:hAnsi="GHEA Grapalat" w:cs="Sylfaen"/>
        </w:rPr>
        <w:t>ՀԱՅՏԱՐԱՐՎԱԾ</w:t>
      </w:r>
      <w:r w:rsidR="0048528A" w:rsidRPr="0091028A">
        <w:rPr>
          <w:rFonts w:ascii="GHEA Grapalat" w:hAnsi="GHEA Grapalat" w:cs="Sylfaen"/>
          <w:lang w:val="af-ZA"/>
        </w:rPr>
        <w:t xml:space="preserve"> </w:t>
      </w:r>
      <w:r w:rsidR="0048528A" w:rsidRPr="00E6597C">
        <w:rPr>
          <w:rFonts w:ascii="GHEA Grapalat" w:hAnsi="GHEA Grapalat" w:cs="Sylfaen"/>
        </w:rPr>
        <w:t>ԲԱՑ</w:t>
      </w:r>
      <w:r w:rsidR="0048528A" w:rsidRPr="0091028A">
        <w:rPr>
          <w:rFonts w:ascii="GHEA Grapalat" w:hAnsi="GHEA Grapalat" w:cs="Sylfaen"/>
          <w:lang w:val="af-ZA"/>
        </w:rPr>
        <w:t xml:space="preserve"> </w:t>
      </w:r>
      <w:r w:rsidR="0048528A" w:rsidRPr="00E6597C">
        <w:rPr>
          <w:rFonts w:ascii="GHEA Grapalat" w:hAnsi="GHEA Grapalat" w:cs="Sylfaen"/>
        </w:rPr>
        <w:t>ՄՐՑՈՒՅԹԻ</w:t>
      </w:r>
    </w:p>
    <w:p w14:paraId="03FAAAD7" w14:textId="77777777" w:rsidR="005D2F61" w:rsidRPr="0091028A" w:rsidRDefault="005D2F61" w:rsidP="005D2F61">
      <w:pPr>
        <w:pStyle w:val="BodyText"/>
        <w:ind w:right="-7"/>
        <w:jc w:val="center"/>
        <w:rPr>
          <w:rFonts w:ascii="GHEA Grapalat" w:hAnsi="GHEA Grapalat" w:cs="Sylfaen"/>
          <w:lang w:val="af-ZA"/>
        </w:rPr>
      </w:pPr>
    </w:p>
    <w:p w14:paraId="4278B8BF" w14:textId="77777777" w:rsidR="005D2F61" w:rsidRPr="00E6597C" w:rsidRDefault="005D2F61" w:rsidP="005D2F61">
      <w:pPr>
        <w:pStyle w:val="BodyText"/>
        <w:ind w:right="-7" w:firstLine="567"/>
        <w:jc w:val="center"/>
        <w:rPr>
          <w:rFonts w:ascii="GHEA Grapalat" w:hAnsi="GHEA Grapalat"/>
          <w:lang w:val="af-ZA"/>
        </w:rPr>
      </w:pPr>
    </w:p>
    <w:p w14:paraId="2C544B88" w14:textId="77777777" w:rsidR="005D2F61" w:rsidRPr="00E6597C" w:rsidRDefault="005D2F61" w:rsidP="005D2F61">
      <w:pPr>
        <w:pStyle w:val="BodyText"/>
        <w:ind w:right="-7" w:firstLine="567"/>
        <w:jc w:val="center"/>
        <w:rPr>
          <w:rFonts w:ascii="GHEA Grapalat" w:hAnsi="GHEA Grapalat"/>
          <w:lang w:val="af-ZA"/>
        </w:rPr>
      </w:pPr>
    </w:p>
    <w:p w14:paraId="38E27992" w14:textId="77777777" w:rsidR="005D2F61" w:rsidRPr="00E6597C" w:rsidRDefault="005D2F61" w:rsidP="005D2F61">
      <w:pPr>
        <w:pStyle w:val="BodyText"/>
        <w:ind w:right="-7" w:firstLine="567"/>
        <w:jc w:val="center"/>
        <w:rPr>
          <w:rFonts w:ascii="GHEA Grapalat" w:hAnsi="GHEA Grapalat"/>
          <w:lang w:val="af-ZA"/>
        </w:rPr>
      </w:pPr>
    </w:p>
    <w:p w14:paraId="635EB5B8" w14:textId="77777777" w:rsidR="005D2F61" w:rsidRPr="00E6597C" w:rsidRDefault="005D2F61" w:rsidP="005D2F61">
      <w:pPr>
        <w:pStyle w:val="BodyText"/>
        <w:ind w:right="-7" w:firstLine="567"/>
        <w:jc w:val="center"/>
        <w:rPr>
          <w:rFonts w:ascii="GHEA Grapalat" w:hAnsi="GHEA Grapalat"/>
          <w:lang w:val="af-ZA"/>
        </w:rPr>
      </w:pPr>
    </w:p>
    <w:p w14:paraId="436E5253" w14:textId="77777777" w:rsidR="005D2F61" w:rsidRPr="00E6597C" w:rsidRDefault="005D2F61" w:rsidP="005D2F61">
      <w:pPr>
        <w:pStyle w:val="BodyText"/>
        <w:ind w:right="-7" w:firstLine="567"/>
        <w:jc w:val="center"/>
        <w:rPr>
          <w:rFonts w:ascii="GHEA Grapalat" w:hAnsi="GHEA Grapalat"/>
          <w:lang w:val="af-ZA"/>
        </w:rPr>
      </w:pPr>
    </w:p>
    <w:p w14:paraId="7A590501" w14:textId="77777777" w:rsidR="005D2F61" w:rsidRPr="00E6597C" w:rsidRDefault="005D2F61" w:rsidP="005D2F61">
      <w:pPr>
        <w:pStyle w:val="BodyText"/>
        <w:ind w:right="-7" w:firstLine="567"/>
        <w:jc w:val="center"/>
        <w:rPr>
          <w:rFonts w:ascii="GHEA Grapalat" w:hAnsi="GHEA Grapalat"/>
          <w:lang w:val="af-ZA"/>
        </w:rPr>
      </w:pPr>
    </w:p>
    <w:p w14:paraId="4421E2CF" w14:textId="77777777" w:rsidR="005D2F61" w:rsidRPr="00E6597C" w:rsidRDefault="005D2F61" w:rsidP="005D2F61">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6F9668A6" w14:textId="50658617" w:rsidR="001A43A4" w:rsidRPr="00E6597C" w:rsidRDefault="00096865" w:rsidP="00EF3662">
      <w:pPr>
        <w:ind w:firstLine="567"/>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13D09917" w14:textId="49B52713" w:rsidR="005D2F61" w:rsidRPr="00E6597C" w:rsidRDefault="008568A6" w:rsidP="001E122A">
      <w:pPr>
        <w:jc w:val="center"/>
        <w:rPr>
          <w:rFonts w:ascii="GHEA Grapalat" w:hAnsi="GHEA Grapalat"/>
          <w:i/>
          <w:sz w:val="20"/>
          <w:lang w:val="af-ZA"/>
        </w:rPr>
      </w:pPr>
      <w:r w:rsidRPr="008568A6">
        <w:rPr>
          <w:rFonts w:ascii="GHEA Grapalat" w:hAnsi="GHEA Grapalat"/>
          <w:b/>
          <w:sz w:val="20"/>
          <w:lang w:val="af-ZA"/>
        </w:rPr>
        <w:t xml:space="preserve">&lt;&lt;ԵՐՔԱՂԼՈՒՅՍ&gt;&gt; ՓԲԸ-Ի  </w:t>
      </w:r>
      <w:r w:rsidRPr="00E6597C">
        <w:rPr>
          <w:rFonts w:ascii="GHEA Grapalat" w:hAnsi="GHEA Grapalat"/>
          <w:b/>
          <w:sz w:val="20"/>
          <w:lang w:val="af-ZA"/>
        </w:rPr>
        <w:t>ԿԱՐԻՔՆԵՐԻ ՀԱՄԱՐ</w:t>
      </w:r>
      <w:r w:rsidRPr="008568A6">
        <w:rPr>
          <w:rFonts w:ascii="GHEA Grapalat" w:hAnsi="GHEA Grapalat"/>
          <w:b/>
          <w:sz w:val="20"/>
          <w:lang w:val="af-ZA"/>
        </w:rPr>
        <w:t xml:space="preserve"> «ԵՐՔԱՂԼՈՒՅՍ» ՓԲԸ-Ի ՏԱՐԱԾՔՆԵՐԻ ԹՎԱՅԻՆ ՏԵՍԱՀՍԿՄԱՆ ՀԱՄԱԿԱՐԳԻ ՏԵՂԱԴՐՄԱՆ ԱՇԽԱՏԱՆՔՆԵՐԻ</w:t>
      </w:r>
      <w:r w:rsidRPr="00C75EA5">
        <w:rPr>
          <w:rFonts w:ascii="GHEA Grapalat" w:hAnsi="GHEA Grapalat"/>
          <w:b/>
          <w:bCs/>
          <w:sz w:val="22"/>
          <w:szCs w:val="22"/>
          <w:lang w:val="af-ZA"/>
        </w:rPr>
        <w:t xml:space="preserve"> </w:t>
      </w:r>
      <w:r w:rsidR="005D2F61" w:rsidRPr="00E6597C">
        <w:rPr>
          <w:rFonts w:ascii="GHEA Grapalat" w:hAnsi="GHEA Grapalat"/>
          <w:b/>
          <w:sz w:val="20"/>
          <w:lang w:val="af-ZA"/>
        </w:rPr>
        <w:t>ՁԵՌՔԲԵՐՄԱՆ ՆՊԱՏԱԿՈՎ ՀԱՅՏԱՐԱՐՎԱԾ 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134DA9C0"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0035106D">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66F2F1D2"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0035106D">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D17C00B" w14:textId="39BF2A09" w:rsidR="005D2F61" w:rsidRPr="00E6597C" w:rsidRDefault="005D2F61" w:rsidP="005D2F61">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Pr="00C265D4">
        <w:rPr>
          <w:rFonts w:ascii="Sylfaen" w:hAnsi="Sylfaen"/>
          <w:lang w:val="af-ZA"/>
        </w:rPr>
        <w:t>ԵՔԼ-ԲՄԱՇՁԲ-2</w:t>
      </w:r>
      <w:r>
        <w:rPr>
          <w:rFonts w:ascii="Sylfaen" w:hAnsi="Sylfaen"/>
          <w:lang w:val="af-ZA"/>
        </w:rPr>
        <w:t>4</w:t>
      </w:r>
      <w:r w:rsidRPr="00C265D4">
        <w:rPr>
          <w:rFonts w:ascii="Sylfaen" w:hAnsi="Sylfaen"/>
          <w:lang w:val="af-ZA"/>
        </w:rPr>
        <w:t>/</w:t>
      </w:r>
      <w:r w:rsidR="00ED6690">
        <w:rPr>
          <w:rFonts w:ascii="Sylfaen" w:hAnsi="Sylfaen"/>
          <w:lang w:val="af-ZA"/>
        </w:rPr>
        <w:t>5</w:t>
      </w:r>
      <w:r w:rsidR="003A22D3">
        <w:rPr>
          <w:rFonts w:ascii="Sylfaen" w:hAnsi="Sylfaen"/>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632F2562" w14:textId="76994FA5"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9670B1">
        <w:rPr>
          <w:rFonts w:ascii="GHEA Grapalat" w:hAnsi="GHEA Grapalat"/>
          <w:sz w:val="20"/>
          <w:lang w:val="hy-AM"/>
        </w:rPr>
        <w:t>«</w:t>
      </w:r>
      <w:r w:rsidR="009670B1">
        <w:rPr>
          <w:rFonts w:ascii="GHEA Grapalat" w:hAnsi="GHEA Grapalat"/>
          <w:sz w:val="20"/>
          <w:lang w:val="af-ZA"/>
        </w:rPr>
        <w:t>Երքաղլույս</w:t>
      </w:r>
      <w:r w:rsidR="009670B1">
        <w:rPr>
          <w:rFonts w:ascii="GHEA Grapalat" w:hAnsi="GHEA Grapalat"/>
          <w:sz w:val="20"/>
          <w:lang w:val="hy-AM"/>
        </w:rPr>
        <w:t>»</w:t>
      </w:r>
      <w:r w:rsidRPr="0005675E">
        <w:rPr>
          <w:rFonts w:ascii="GHEA Grapalat" w:hAnsi="GHEA Grapalat"/>
          <w:sz w:val="20"/>
          <w:lang w:val="af-ZA"/>
        </w:rPr>
        <w:t xml:space="preserve"> ՓԲԸ</w:t>
      </w:r>
      <w:r w:rsidRPr="00795C6A">
        <w:rPr>
          <w:rFonts w:ascii="GHEA Grapalat" w:hAnsi="GHEA Grapalat"/>
          <w:sz w:val="20"/>
          <w:lang w:val="af-ZA"/>
        </w:rPr>
        <w:t>-</w:t>
      </w:r>
      <w:r w:rsidRPr="00795C6A">
        <w:rPr>
          <w:rFonts w:ascii="GHEA Grapalat" w:hAnsi="GHEA Grapalat"/>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22BA1411" w14:textId="044E5D85" w:rsidR="005D2F61" w:rsidRPr="00E6597C" w:rsidRDefault="005D2F61" w:rsidP="005D2F61">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w:t>
      </w:r>
      <w:r w:rsidR="009670B1">
        <w:rPr>
          <w:rFonts w:ascii="GHEA Grapalat" w:hAnsi="GHEA Grapalat" w:cs="Sylfaen"/>
          <w:sz w:val="20"/>
          <w:lang w:val="hy-AM"/>
        </w:rPr>
        <w:t>ն</w:t>
      </w:r>
      <w:r w:rsidRPr="00E6597C">
        <w:rPr>
          <w:rFonts w:ascii="GHEA Grapalat" w:hAnsi="GHEA Grapalat" w:cs="Sylfaen"/>
          <w:sz w:val="20"/>
        </w:rPr>
        <w:t>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57A0A67E" w14:textId="77777777" w:rsidR="005D2F61" w:rsidRPr="00E6597C" w:rsidRDefault="005D2F61" w:rsidP="005D2F61">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49201334" w14:textId="77777777" w:rsidR="005D2F61" w:rsidRDefault="005D2F61" w:rsidP="005D2F61">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w:t>
      </w:r>
      <w:r w:rsidRPr="00A37426">
        <w:rPr>
          <w:rFonts w:ascii="GHEA Grapalat" w:hAnsi="GHEA Grapalat"/>
        </w:rPr>
        <w:t>փոստի հասցեն է`</w:t>
      </w:r>
      <w:r w:rsidRPr="00E6597C">
        <w:rPr>
          <w:rFonts w:ascii="GHEA Grapalat" w:hAnsi="GHEA Grapalat"/>
        </w:rPr>
        <w:t xml:space="preserve"> </w:t>
      </w:r>
    </w:p>
    <w:p w14:paraId="7E4B1366" w14:textId="21341968" w:rsidR="00A37426" w:rsidRDefault="0048528A" w:rsidP="005D2F61">
      <w:pPr>
        <w:pStyle w:val="BodyTextIndent2"/>
        <w:spacing w:line="240" w:lineRule="auto"/>
        <w:ind w:firstLine="567"/>
        <w:rPr>
          <w:rFonts w:ascii="GHEA Grapalat" w:hAnsi="GHEA Grapalat"/>
        </w:rPr>
      </w:pPr>
      <w:hyperlink r:id="rId9" w:history="1">
        <w:r w:rsidR="00A37426" w:rsidRPr="009A4E55">
          <w:rPr>
            <w:rStyle w:val="Hyperlink"/>
            <w:rFonts w:ascii="GHEA Grapalat" w:hAnsi="GHEA Grapalat"/>
            <w:lang w:val="hy-AM"/>
          </w:rPr>
          <w:t>narine</w:t>
        </w:r>
        <w:r w:rsidR="00A37426" w:rsidRPr="009A4E55">
          <w:rPr>
            <w:rStyle w:val="Hyperlink"/>
            <w:rFonts w:ascii="GHEA Grapalat" w:hAnsi="GHEA Grapalat"/>
          </w:rPr>
          <w:t>.abrahamyan@yerevan.am</w:t>
        </w:r>
      </w:hyperlink>
    </w:p>
    <w:p w14:paraId="4BA28A1F" w14:textId="77777777" w:rsidR="00D73C08" w:rsidRDefault="00D73C08" w:rsidP="005D2F61">
      <w:pPr>
        <w:jc w:val="center"/>
        <w:rPr>
          <w:rFonts w:ascii="GHEA Grapalat" w:hAnsi="GHEA Grapalat" w:cs="Sylfaen"/>
          <w:szCs w:val="22"/>
        </w:rPr>
      </w:pPr>
    </w:p>
    <w:p w14:paraId="6223FDA6" w14:textId="77777777" w:rsidR="00D73C08" w:rsidRDefault="00D73C08" w:rsidP="005D2F61">
      <w:pPr>
        <w:jc w:val="center"/>
        <w:rPr>
          <w:rFonts w:ascii="GHEA Grapalat" w:hAnsi="GHEA Grapalat" w:cs="Sylfaen"/>
          <w:szCs w:val="22"/>
        </w:rPr>
      </w:pPr>
    </w:p>
    <w:p w14:paraId="19C6C0AB" w14:textId="77777777" w:rsidR="00D73C08" w:rsidRDefault="00D73C08" w:rsidP="005D2F61">
      <w:pPr>
        <w:jc w:val="center"/>
        <w:rPr>
          <w:rFonts w:ascii="GHEA Grapalat" w:hAnsi="GHEA Grapalat" w:cs="Sylfaen"/>
          <w:szCs w:val="22"/>
        </w:rPr>
      </w:pPr>
    </w:p>
    <w:p w14:paraId="78DA2128" w14:textId="77777777" w:rsidR="00D73C08" w:rsidRDefault="00D73C08" w:rsidP="005D2F61">
      <w:pPr>
        <w:jc w:val="center"/>
        <w:rPr>
          <w:rFonts w:ascii="GHEA Grapalat" w:hAnsi="GHEA Grapalat" w:cs="Sylfaen"/>
          <w:szCs w:val="22"/>
        </w:rPr>
      </w:pPr>
    </w:p>
    <w:p w14:paraId="6336EED8" w14:textId="77777777" w:rsidR="00D73C08" w:rsidRDefault="00D73C08" w:rsidP="005D2F61">
      <w:pPr>
        <w:jc w:val="center"/>
        <w:rPr>
          <w:rFonts w:ascii="GHEA Grapalat" w:hAnsi="GHEA Grapalat" w:cs="Sylfaen"/>
          <w:szCs w:val="22"/>
        </w:rPr>
      </w:pPr>
    </w:p>
    <w:p w14:paraId="4D75C34A" w14:textId="77777777" w:rsidR="00D73C08" w:rsidRDefault="00D73C08" w:rsidP="005D2F61">
      <w:pPr>
        <w:jc w:val="center"/>
        <w:rPr>
          <w:rFonts w:ascii="GHEA Grapalat" w:hAnsi="GHEA Grapalat" w:cs="Sylfaen"/>
          <w:szCs w:val="22"/>
        </w:rPr>
      </w:pPr>
    </w:p>
    <w:p w14:paraId="39D1BA29" w14:textId="77777777" w:rsidR="00D73C08" w:rsidRDefault="00D73C08" w:rsidP="005D2F61">
      <w:pPr>
        <w:jc w:val="center"/>
        <w:rPr>
          <w:rFonts w:ascii="GHEA Grapalat" w:hAnsi="GHEA Grapalat" w:cs="Sylfaen"/>
          <w:szCs w:val="22"/>
        </w:rPr>
      </w:pPr>
    </w:p>
    <w:p w14:paraId="3DDF8D4A" w14:textId="77777777" w:rsidR="00D73C08" w:rsidRDefault="00D73C08" w:rsidP="005D2F61">
      <w:pPr>
        <w:jc w:val="center"/>
        <w:rPr>
          <w:rFonts w:ascii="GHEA Grapalat" w:hAnsi="GHEA Grapalat" w:cs="Sylfaen"/>
          <w:szCs w:val="22"/>
        </w:rPr>
      </w:pPr>
    </w:p>
    <w:p w14:paraId="443C13EB" w14:textId="77777777" w:rsidR="00D73C08" w:rsidRDefault="00D73C08" w:rsidP="005D2F61">
      <w:pPr>
        <w:jc w:val="center"/>
        <w:rPr>
          <w:rFonts w:ascii="GHEA Grapalat" w:hAnsi="GHEA Grapalat" w:cs="Sylfaen"/>
          <w:szCs w:val="22"/>
        </w:rPr>
      </w:pPr>
    </w:p>
    <w:p w14:paraId="4FD4F583" w14:textId="77777777" w:rsidR="00D73C08" w:rsidRDefault="00D73C08" w:rsidP="005D2F61">
      <w:pPr>
        <w:jc w:val="center"/>
        <w:rPr>
          <w:rFonts w:ascii="GHEA Grapalat" w:hAnsi="GHEA Grapalat" w:cs="Sylfaen"/>
          <w:szCs w:val="22"/>
        </w:rPr>
      </w:pPr>
    </w:p>
    <w:p w14:paraId="37DB85F2" w14:textId="77777777" w:rsidR="00D73C08" w:rsidRDefault="00D73C08" w:rsidP="005D2F61">
      <w:pPr>
        <w:jc w:val="center"/>
        <w:rPr>
          <w:rFonts w:ascii="GHEA Grapalat" w:hAnsi="GHEA Grapalat" w:cs="Sylfaen"/>
          <w:szCs w:val="22"/>
        </w:rPr>
      </w:pPr>
    </w:p>
    <w:p w14:paraId="7BAE6934" w14:textId="77777777" w:rsidR="00D73C08" w:rsidRDefault="00D73C08" w:rsidP="005D2F61">
      <w:pPr>
        <w:jc w:val="center"/>
        <w:rPr>
          <w:rFonts w:ascii="GHEA Grapalat" w:hAnsi="GHEA Grapalat" w:cs="Sylfaen"/>
          <w:szCs w:val="22"/>
        </w:rPr>
      </w:pPr>
    </w:p>
    <w:p w14:paraId="6D06FD5A" w14:textId="77777777" w:rsidR="00D73C08" w:rsidRDefault="00D73C08" w:rsidP="005D2F61">
      <w:pPr>
        <w:jc w:val="center"/>
        <w:rPr>
          <w:rFonts w:ascii="GHEA Grapalat" w:hAnsi="GHEA Grapalat" w:cs="Sylfaen"/>
          <w:szCs w:val="22"/>
        </w:rPr>
      </w:pPr>
    </w:p>
    <w:p w14:paraId="40326380" w14:textId="77777777" w:rsidR="00D73C08" w:rsidRDefault="00D73C08" w:rsidP="005D2F61">
      <w:pPr>
        <w:jc w:val="center"/>
        <w:rPr>
          <w:rFonts w:ascii="GHEA Grapalat" w:hAnsi="GHEA Grapalat" w:cs="Sylfaen"/>
          <w:szCs w:val="22"/>
        </w:rPr>
      </w:pPr>
    </w:p>
    <w:p w14:paraId="681FFE70" w14:textId="77777777" w:rsidR="00D73C08" w:rsidRDefault="00D73C08" w:rsidP="005D2F61">
      <w:pPr>
        <w:jc w:val="center"/>
        <w:rPr>
          <w:rFonts w:ascii="GHEA Grapalat" w:hAnsi="GHEA Grapalat" w:cs="Sylfaen"/>
          <w:szCs w:val="22"/>
        </w:rPr>
      </w:pPr>
    </w:p>
    <w:p w14:paraId="2E70FFD5" w14:textId="77777777" w:rsidR="00D73C08" w:rsidRDefault="00D73C08" w:rsidP="005D2F61">
      <w:pPr>
        <w:jc w:val="center"/>
        <w:rPr>
          <w:rFonts w:ascii="GHEA Grapalat" w:hAnsi="GHEA Grapalat" w:cs="Sylfaen"/>
          <w:szCs w:val="22"/>
        </w:rPr>
      </w:pPr>
    </w:p>
    <w:p w14:paraId="40134C7F" w14:textId="77777777" w:rsidR="00D73C08" w:rsidRDefault="00D73C08" w:rsidP="005D2F61">
      <w:pPr>
        <w:jc w:val="center"/>
        <w:rPr>
          <w:rFonts w:ascii="GHEA Grapalat" w:hAnsi="GHEA Grapalat" w:cs="Sylfaen"/>
          <w:szCs w:val="22"/>
        </w:rPr>
      </w:pPr>
    </w:p>
    <w:p w14:paraId="3F6A6DDE" w14:textId="77777777" w:rsidR="00D73C08" w:rsidRDefault="00D73C08" w:rsidP="005D2F61">
      <w:pPr>
        <w:jc w:val="center"/>
        <w:rPr>
          <w:rFonts w:ascii="GHEA Grapalat" w:hAnsi="GHEA Grapalat" w:cs="Sylfaen"/>
          <w:szCs w:val="22"/>
        </w:rPr>
      </w:pPr>
    </w:p>
    <w:p w14:paraId="7105AD4B" w14:textId="77777777" w:rsidR="00D73C08" w:rsidRDefault="00D73C08" w:rsidP="005D2F61">
      <w:pPr>
        <w:jc w:val="center"/>
        <w:rPr>
          <w:rFonts w:ascii="GHEA Grapalat" w:hAnsi="GHEA Grapalat" w:cs="Sylfaen"/>
          <w:szCs w:val="22"/>
        </w:rPr>
      </w:pPr>
    </w:p>
    <w:p w14:paraId="01D619AD" w14:textId="77777777" w:rsidR="00D73C08" w:rsidRDefault="00D73C08" w:rsidP="005D2F61">
      <w:pPr>
        <w:jc w:val="center"/>
        <w:rPr>
          <w:rFonts w:ascii="GHEA Grapalat" w:hAnsi="GHEA Grapalat" w:cs="Sylfaen"/>
          <w:szCs w:val="22"/>
        </w:rPr>
      </w:pPr>
    </w:p>
    <w:p w14:paraId="0DA3A60B" w14:textId="77777777" w:rsidR="00D73C08" w:rsidRDefault="00D73C08" w:rsidP="005D2F61">
      <w:pPr>
        <w:jc w:val="center"/>
        <w:rPr>
          <w:rFonts w:ascii="GHEA Grapalat" w:hAnsi="GHEA Grapalat" w:cs="Sylfaen"/>
          <w:szCs w:val="22"/>
        </w:rPr>
      </w:pPr>
    </w:p>
    <w:p w14:paraId="5A259D35" w14:textId="77777777" w:rsidR="00D73C08" w:rsidRDefault="00D73C08" w:rsidP="005D2F61">
      <w:pPr>
        <w:jc w:val="center"/>
        <w:rPr>
          <w:rFonts w:ascii="GHEA Grapalat" w:hAnsi="GHEA Grapalat" w:cs="Sylfaen"/>
          <w:szCs w:val="22"/>
        </w:rPr>
      </w:pPr>
    </w:p>
    <w:p w14:paraId="700CE759" w14:textId="77777777" w:rsidR="00D73C08" w:rsidRDefault="00D73C08" w:rsidP="005D2F61">
      <w:pPr>
        <w:jc w:val="center"/>
        <w:rPr>
          <w:rFonts w:ascii="GHEA Grapalat" w:hAnsi="GHEA Grapalat" w:cs="Sylfaen"/>
          <w:szCs w:val="22"/>
        </w:rPr>
      </w:pPr>
    </w:p>
    <w:p w14:paraId="3A142D28" w14:textId="77777777" w:rsidR="00D73C08" w:rsidRDefault="00D73C08" w:rsidP="005D2F61">
      <w:pPr>
        <w:jc w:val="center"/>
        <w:rPr>
          <w:rFonts w:ascii="GHEA Grapalat" w:hAnsi="GHEA Grapalat" w:cs="Sylfaen"/>
          <w:szCs w:val="22"/>
        </w:rPr>
      </w:pPr>
    </w:p>
    <w:p w14:paraId="331519B2" w14:textId="77777777" w:rsidR="00D73C08" w:rsidRDefault="00D73C08" w:rsidP="005D2F61">
      <w:pPr>
        <w:jc w:val="center"/>
        <w:rPr>
          <w:rFonts w:ascii="GHEA Grapalat" w:hAnsi="GHEA Grapalat" w:cs="Sylfaen"/>
          <w:szCs w:val="22"/>
        </w:rPr>
      </w:pPr>
    </w:p>
    <w:p w14:paraId="4B87840D" w14:textId="77777777" w:rsidR="00D73C08" w:rsidRDefault="00D73C08" w:rsidP="005D2F61">
      <w:pPr>
        <w:jc w:val="center"/>
        <w:rPr>
          <w:rFonts w:ascii="GHEA Grapalat" w:hAnsi="GHEA Grapalat" w:cs="Sylfaen"/>
          <w:szCs w:val="22"/>
        </w:rPr>
      </w:pPr>
    </w:p>
    <w:p w14:paraId="28E1BE04" w14:textId="77777777" w:rsidR="00D73C08" w:rsidRDefault="00D73C08" w:rsidP="005D2F61">
      <w:pPr>
        <w:jc w:val="center"/>
        <w:rPr>
          <w:rFonts w:ascii="GHEA Grapalat" w:hAnsi="GHEA Grapalat" w:cs="Sylfaen"/>
          <w:szCs w:val="22"/>
        </w:rPr>
      </w:pPr>
    </w:p>
    <w:p w14:paraId="77436A61" w14:textId="77777777" w:rsidR="00D73C08" w:rsidRDefault="00D73C08" w:rsidP="005D2F61">
      <w:pPr>
        <w:jc w:val="center"/>
        <w:rPr>
          <w:rFonts w:ascii="GHEA Grapalat" w:hAnsi="GHEA Grapalat" w:cs="Sylfaen"/>
          <w:szCs w:val="22"/>
        </w:rPr>
      </w:pPr>
    </w:p>
    <w:p w14:paraId="7054FDA7" w14:textId="77777777" w:rsidR="00D73C08" w:rsidRDefault="00D73C08" w:rsidP="005D2F61">
      <w:pPr>
        <w:jc w:val="center"/>
        <w:rPr>
          <w:rFonts w:ascii="GHEA Grapalat" w:hAnsi="GHEA Grapalat" w:cs="Sylfaen"/>
          <w:szCs w:val="22"/>
        </w:rPr>
      </w:pPr>
    </w:p>
    <w:p w14:paraId="0793D799" w14:textId="77777777" w:rsidR="00D73C08" w:rsidRDefault="00D73C08" w:rsidP="005D2F61">
      <w:pPr>
        <w:jc w:val="center"/>
        <w:rPr>
          <w:rFonts w:ascii="GHEA Grapalat" w:hAnsi="GHEA Grapalat" w:cs="Sylfaen"/>
          <w:szCs w:val="22"/>
        </w:rPr>
      </w:pPr>
    </w:p>
    <w:p w14:paraId="4DC2B9A9" w14:textId="77777777" w:rsidR="00D73C08" w:rsidRDefault="00D73C08" w:rsidP="005D2F61">
      <w:pPr>
        <w:jc w:val="center"/>
        <w:rPr>
          <w:rFonts w:ascii="GHEA Grapalat" w:hAnsi="GHEA Grapalat" w:cs="Sylfaen"/>
          <w:szCs w:val="22"/>
        </w:rPr>
      </w:pPr>
    </w:p>
    <w:p w14:paraId="42596142" w14:textId="77777777" w:rsidR="00D73C08" w:rsidRDefault="00D73C08" w:rsidP="005D2F61">
      <w:pPr>
        <w:jc w:val="center"/>
        <w:rPr>
          <w:rFonts w:ascii="GHEA Grapalat" w:hAnsi="GHEA Grapalat" w:cs="Sylfaen"/>
          <w:szCs w:val="22"/>
        </w:rPr>
      </w:pPr>
    </w:p>
    <w:p w14:paraId="79F50B26" w14:textId="77777777" w:rsidR="00D73C08" w:rsidRDefault="00D73C08" w:rsidP="005D2F61">
      <w:pPr>
        <w:jc w:val="center"/>
        <w:rPr>
          <w:rFonts w:ascii="GHEA Grapalat" w:hAnsi="GHEA Grapalat" w:cs="Sylfaen"/>
          <w:szCs w:val="22"/>
        </w:rPr>
      </w:pPr>
    </w:p>
    <w:p w14:paraId="7128B5E2" w14:textId="77777777" w:rsidR="00D73C08" w:rsidRDefault="00D73C08" w:rsidP="005D2F61">
      <w:pPr>
        <w:jc w:val="center"/>
        <w:rPr>
          <w:rFonts w:ascii="GHEA Grapalat" w:hAnsi="GHEA Grapalat" w:cs="Sylfaen"/>
          <w:szCs w:val="22"/>
        </w:rPr>
      </w:pPr>
    </w:p>
    <w:p w14:paraId="2029342F" w14:textId="22CA72CB" w:rsidR="00096865" w:rsidRPr="00E6597C" w:rsidRDefault="00096865" w:rsidP="005D2F61">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D698123" w:rsidR="00096865" w:rsidRDefault="00845AA5" w:rsidP="001E122A">
      <w:pPr>
        <w:jc w:val="both"/>
        <w:rPr>
          <w:rFonts w:ascii="GHEA Grapalat" w:hAnsi="GHEA Grapalat" w:cs="Times Armenian"/>
          <w:i/>
          <w:lang w:val="af-ZA"/>
        </w:rPr>
      </w:pPr>
      <w:r w:rsidRPr="00E6597C">
        <w:rPr>
          <w:rFonts w:ascii="GHEA Grapalat" w:hAnsi="GHEA Grapalat" w:cs="Sylfaen"/>
        </w:rPr>
        <w:t xml:space="preserve">1.1 </w:t>
      </w:r>
      <w:r w:rsidR="00096865" w:rsidRPr="00E6597C">
        <w:rPr>
          <w:rFonts w:ascii="GHEA Grapalat" w:hAnsi="GHEA Grapalat" w:cs="Sylfaen"/>
        </w:rPr>
        <w:t>Գնման</w:t>
      </w:r>
      <w:r w:rsidR="00096865" w:rsidRPr="00E6597C">
        <w:rPr>
          <w:rFonts w:ascii="GHEA Grapalat" w:hAnsi="GHEA Grapalat" w:cs="Sylfaen"/>
          <w:lang w:val="af-ZA"/>
        </w:rPr>
        <w:t xml:space="preserve"> </w:t>
      </w:r>
      <w:r w:rsidR="00096865" w:rsidRPr="00E6597C">
        <w:rPr>
          <w:rFonts w:ascii="GHEA Grapalat" w:hAnsi="GHEA Grapalat" w:cs="Sylfaen"/>
        </w:rPr>
        <w:t>առարկա</w:t>
      </w:r>
      <w:r w:rsidR="00096865" w:rsidRPr="00E6597C">
        <w:rPr>
          <w:rFonts w:ascii="GHEA Grapalat" w:hAnsi="GHEA Grapalat" w:cs="Sylfaen"/>
          <w:lang w:val="af-ZA"/>
        </w:rPr>
        <w:t xml:space="preserve"> </w:t>
      </w:r>
      <w:r w:rsidR="00096865" w:rsidRPr="00E6597C">
        <w:rPr>
          <w:rFonts w:ascii="GHEA Grapalat" w:hAnsi="GHEA Grapalat" w:cs="Sylfaen"/>
        </w:rPr>
        <w:t>է</w:t>
      </w:r>
      <w:r w:rsidR="00096865" w:rsidRPr="00E6597C">
        <w:rPr>
          <w:rFonts w:ascii="GHEA Grapalat" w:hAnsi="GHEA Grapalat" w:cs="Sylfaen"/>
          <w:lang w:val="af-ZA"/>
        </w:rPr>
        <w:t xml:space="preserve"> </w:t>
      </w:r>
      <w:r w:rsidR="00096865" w:rsidRPr="00E6597C">
        <w:rPr>
          <w:rFonts w:ascii="GHEA Grapalat" w:hAnsi="GHEA Grapalat" w:cs="Sylfaen"/>
        </w:rPr>
        <w:t>հանդիսանում</w:t>
      </w:r>
      <w:r w:rsidR="00096865" w:rsidRPr="00E6597C">
        <w:rPr>
          <w:rFonts w:ascii="GHEA Grapalat" w:hAnsi="GHEA Grapalat" w:cs="Sylfaen"/>
          <w:lang w:val="af-ZA"/>
        </w:rPr>
        <w:t xml:space="preserve"> </w:t>
      </w:r>
      <w:r w:rsidR="00A76C15" w:rsidRPr="00C05B80">
        <w:rPr>
          <w:rFonts w:ascii="GHEA Grapalat" w:hAnsi="GHEA Grapalat" w:cs="Sylfaen"/>
        </w:rPr>
        <w:t>«</w:t>
      </w:r>
      <w:r w:rsidR="00C05B80" w:rsidRPr="00C05B80">
        <w:rPr>
          <w:rFonts w:ascii="GHEA Grapalat" w:hAnsi="GHEA Grapalat" w:cs="Sylfaen"/>
        </w:rPr>
        <w:t xml:space="preserve">Երքաղլույս </w:t>
      </w:r>
      <w:r w:rsidR="00A76C15" w:rsidRPr="00C05B80">
        <w:rPr>
          <w:rFonts w:ascii="GHEA Grapalat" w:hAnsi="GHEA Grapalat" w:cs="Sylfaen"/>
        </w:rPr>
        <w:t>»</w:t>
      </w:r>
      <w:r w:rsidR="00C05B80" w:rsidRPr="00C05B80">
        <w:rPr>
          <w:rFonts w:ascii="GHEA Grapalat" w:hAnsi="GHEA Grapalat" w:cs="Sylfaen"/>
        </w:rPr>
        <w:t xml:space="preserve"> ՓԲԸ</w:t>
      </w:r>
      <w:r w:rsidR="00096865" w:rsidRPr="00E6597C">
        <w:rPr>
          <w:rFonts w:ascii="GHEA Grapalat" w:hAnsi="GHEA Grapalat"/>
          <w:lang w:val="af-ZA"/>
        </w:rPr>
        <w:t xml:space="preserve"> </w:t>
      </w:r>
      <w:r w:rsidR="00096865" w:rsidRPr="00E6597C">
        <w:rPr>
          <w:rFonts w:ascii="GHEA Grapalat" w:hAnsi="GHEA Grapalat" w:cs="Sylfaen"/>
        </w:rPr>
        <w:t>կարիքների</w:t>
      </w:r>
      <w:r w:rsidR="00096865" w:rsidRPr="00E6597C">
        <w:rPr>
          <w:rFonts w:ascii="GHEA Grapalat" w:hAnsi="GHEA Grapalat" w:cs="Times Armenian"/>
          <w:lang w:val="af-ZA"/>
        </w:rPr>
        <w:t xml:space="preserve"> </w:t>
      </w:r>
      <w:r w:rsidR="00096865" w:rsidRPr="00E6597C">
        <w:rPr>
          <w:rFonts w:ascii="GHEA Grapalat" w:hAnsi="GHEA Grapalat" w:cs="Sylfaen"/>
        </w:rPr>
        <w:t>համար</w:t>
      </w:r>
      <w:r w:rsidR="00096865" w:rsidRPr="00E6597C">
        <w:rPr>
          <w:rFonts w:ascii="GHEA Grapalat" w:hAnsi="GHEA Grapalat" w:cs="Times Armenian"/>
          <w:lang w:val="af-ZA"/>
        </w:rPr>
        <w:t xml:space="preserve">` </w:t>
      </w:r>
      <w:r w:rsidR="001E122A" w:rsidRPr="004C2881">
        <w:rPr>
          <w:rFonts w:ascii="GHEA Grapalat" w:hAnsi="GHEA Grapalat"/>
          <w:b/>
          <w:bCs/>
          <w:sz w:val="22"/>
          <w:szCs w:val="22"/>
        </w:rPr>
        <w:t>«</w:t>
      </w:r>
      <w:r w:rsidR="001E122A" w:rsidRPr="00ED6690">
        <w:rPr>
          <w:rFonts w:ascii="GHEA Grapalat" w:hAnsi="GHEA Grapalat"/>
          <w:b/>
          <w:bCs/>
          <w:sz w:val="22"/>
          <w:szCs w:val="22"/>
        </w:rPr>
        <w:t xml:space="preserve">Երքաղլույս» ՓԲԸ-ի </w:t>
      </w:r>
      <w:r w:rsidR="00ED6690" w:rsidRPr="00ED6690">
        <w:rPr>
          <w:rFonts w:ascii="GHEA Grapalat" w:hAnsi="GHEA Grapalat" w:cs="Sylfaen"/>
          <w:b/>
        </w:rPr>
        <w:t>տարածքների համար անհրաժեշտ Մուտքի-ելքի վերահսկման համակարգի իր ծրագրային ապահովումով տեղադրման աշխատանքների</w:t>
      </w:r>
      <w:r w:rsidR="00ED6690" w:rsidRPr="00ED6690">
        <w:rPr>
          <w:rFonts w:ascii="GHEA Grapalat" w:hAnsi="GHEA Grapalat" w:cs="Sylfaen"/>
        </w:rPr>
        <w:t xml:space="preserve"> </w:t>
      </w:r>
      <w:r w:rsidR="00A76C15" w:rsidRPr="00E6597C">
        <w:rPr>
          <w:rFonts w:ascii="GHEA Grapalat" w:hAnsi="GHEA Grapalat"/>
          <w:lang w:val="af-ZA"/>
        </w:rPr>
        <w:t>»</w:t>
      </w:r>
      <w:r w:rsidR="00096865" w:rsidRPr="00E6597C">
        <w:rPr>
          <w:rFonts w:ascii="GHEA Grapalat" w:hAnsi="GHEA Grapalat"/>
          <w:lang w:val="af-ZA"/>
        </w:rPr>
        <w:t xml:space="preserve"> </w:t>
      </w:r>
      <w:r w:rsidR="00096865" w:rsidRPr="00E6597C">
        <w:rPr>
          <w:rFonts w:ascii="GHEA Grapalat" w:hAnsi="GHEA Grapalat"/>
        </w:rPr>
        <w:t>ձեռքբերումը</w:t>
      </w:r>
      <w:r w:rsidR="00816505" w:rsidRPr="00E6597C">
        <w:rPr>
          <w:rFonts w:ascii="GHEA Grapalat" w:hAnsi="GHEA Grapalat"/>
        </w:rPr>
        <w:t xml:space="preserve"> (այսուհետ` նաև ա</w:t>
      </w:r>
      <w:r w:rsidR="00F538FE" w:rsidRPr="00E6597C">
        <w:rPr>
          <w:rFonts w:ascii="GHEA Grapalat" w:hAnsi="GHEA Grapalat"/>
        </w:rPr>
        <w:t>շխատանք</w:t>
      </w:r>
      <w:r w:rsidR="00816505" w:rsidRPr="00E6597C">
        <w:rPr>
          <w:rFonts w:ascii="GHEA Grapalat" w:hAnsi="GHEA Grapalat"/>
        </w:rPr>
        <w:t>)</w:t>
      </w:r>
      <w:r w:rsidR="00C43524" w:rsidRPr="00E6597C">
        <w:rPr>
          <w:rFonts w:ascii="GHEA Grapalat" w:hAnsi="GHEA Grapalat"/>
          <w:lang w:val="af-ZA"/>
        </w:rPr>
        <w:t>,</w:t>
      </w:r>
      <w:r w:rsidR="00096865" w:rsidRPr="00E6597C">
        <w:rPr>
          <w:rFonts w:ascii="GHEA Grapalat" w:hAnsi="GHEA Grapalat"/>
          <w:lang w:val="af-ZA"/>
        </w:rPr>
        <w:t xml:space="preserve"> </w:t>
      </w:r>
      <w:r w:rsidR="009670B1">
        <w:rPr>
          <w:rFonts w:ascii="GHEA Grapalat" w:hAnsi="GHEA Grapalat"/>
        </w:rPr>
        <w:t>որը</w:t>
      </w:r>
      <w:r w:rsidR="00096865" w:rsidRPr="00E6597C">
        <w:rPr>
          <w:rFonts w:ascii="GHEA Grapalat" w:hAnsi="GHEA Grapalat"/>
          <w:lang w:val="af-ZA"/>
        </w:rPr>
        <w:t xml:space="preserve"> </w:t>
      </w:r>
      <w:r w:rsidR="00096865" w:rsidRPr="00E6597C">
        <w:rPr>
          <w:rFonts w:ascii="GHEA Grapalat" w:hAnsi="GHEA Grapalat"/>
        </w:rPr>
        <w:t>խմբավորված</w:t>
      </w:r>
      <w:r w:rsidR="009670B1">
        <w:rPr>
          <w:rFonts w:ascii="GHEA Grapalat" w:hAnsi="GHEA Grapalat"/>
          <w:lang w:val="af-ZA"/>
        </w:rPr>
        <w:t xml:space="preserve"> է</w:t>
      </w:r>
      <w:r w:rsidR="00096865" w:rsidRPr="00E6597C">
        <w:rPr>
          <w:rFonts w:ascii="GHEA Grapalat" w:hAnsi="GHEA Grapalat"/>
          <w:lang w:val="af-ZA"/>
        </w:rPr>
        <w:t xml:space="preserve"> </w:t>
      </w:r>
      <w:r w:rsidR="00A76C15" w:rsidRPr="00E6597C">
        <w:rPr>
          <w:rFonts w:ascii="GHEA Grapalat" w:hAnsi="GHEA Grapalat"/>
          <w:lang w:val="af-ZA"/>
        </w:rPr>
        <w:t>«</w:t>
      </w:r>
      <w:r w:rsidR="00D4560B">
        <w:rPr>
          <w:rFonts w:ascii="GHEA Grapalat" w:hAnsi="GHEA Grapalat"/>
          <w:lang w:val="af-ZA"/>
        </w:rPr>
        <w:t>1</w:t>
      </w:r>
      <w:r w:rsidR="00A76C15" w:rsidRPr="00E6597C">
        <w:rPr>
          <w:rFonts w:ascii="GHEA Grapalat" w:hAnsi="GHEA Grapalat"/>
          <w:lang w:val="af-ZA"/>
        </w:rPr>
        <w:t>»</w:t>
      </w:r>
      <w:r w:rsidR="00096865" w:rsidRPr="00E6597C">
        <w:rPr>
          <w:rFonts w:ascii="GHEA Grapalat" w:hAnsi="GHEA Grapalat"/>
          <w:lang w:val="af-ZA"/>
        </w:rPr>
        <w:t xml:space="preserve"> </w:t>
      </w:r>
      <w:r w:rsidR="009670B1">
        <w:rPr>
          <w:rFonts w:ascii="GHEA Grapalat" w:hAnsi="GHEA Grapalat" w:cs="Sylfaen"/>
        </w:rPr>
        <w:t>չափաբաժն</w:t>
      </w:r>
      <w:r w:rsidR="00753E6E" w:rsidRPr="00E6597C">
        <w:rPr>
          <w:rFonts w:ascii="GHEA Grapalat" w:hAnsi="GHEA Grapalat" w:cs="Sylfaen"/>
        </w:rPr>
        <w:t>ում</w:t>
      </w:r>
      <w:r w:rsidR="00096865" w:rsidRPr="00E6597C">
        <w:rPr>
          <w:rFonts w:ascii="GHEA Grapalat" w:hAnsi="GHEA Grapalat" w:cs="Times Armenian"/>
          <w:lang w:val="af-ZA"/>
        </w:rPr>
        <w:t>`</w:t>
      </w:r>
    </w:p>
    <w:p w14:paraId="1DE0A700" w14:textId="77777777" w:rsidR="00D4560B" w:rsidRPr="00D4560B" w:rsidRDefault="00D4560B" w:rsidP="00D4560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A2305" w:rsidRDefault="001E412B" w:rsidP="00EA2305">
            <w:pPr>
              <w:pStyle w:val="BodyTextIndent2"/>
              <w:spacing w:line="240" w:lineRule="auto"/>
              <w:ind w:right="147" w:firstLine="0"/>
              <w:jc w:val="center"/>
              <w:rPr>
                <w:rFonts w:ascii="GHEA Grapalat" w:hAnsi="GHEA Grapalat"/>
                <w:b/>
                <w:bCs/>
                <w:i/>
                <w:iCs/>
                <w:szCs w:val="14"/>
              </w:rPr>
            </w:pPr>
            <w:r w:rsidRPr="00EA2305">
              <w:rPr>
                <w:rFonts w:ascii="GHEA Grapalat" w:hAnsi="GHEA Grapalat"/>
                <w:b/>
                <w:bCs/>
                <w:i/>
                <w:iCs/>
                <w:szCs w:val="14"/>
              </w:rPr>
              <w:t xml:space="preserve">Չափաբաժինների </w:t>
            </w:r>
          </w:p>
        </w:tc>
        <w:tc>
          <w:tcPr>
            <w:tcW w:w="6806" w:type="dxa"/>
            <w:vMerge w:val="restart"/>
            <w:vAlign w:val="center"/>
          </w:tcPr>
          <w:p w14:paraId="2B18E55B" w14:textId="77777777" w:rsidR="001E412B" w:rsidRPr="00E6597C" w:rsidRDefault="001E412B" w:rsidP="00EA2305">
            <w:pPr>
              <w:pStyle w:val="BodyTextIndent2"/>
              <w:spacing w:line="240" w:lineRule="auto"/>
              <w:ind w:right="147"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EA2305">
        <w:trPr>
          <w:trHeight w:val="819"/>
        </w:trPr>
        <w:tc>
          <w:tcPr>
            <w:tcW w:w="1843" w:type="dxa"/>
            <w:vAlign w:val="center"/>
          </w:tcPr>
          <w:p w14:paraId="74B66384" w14:textId="77777777" w:rsidR="001E412B" w:rsidRPr="00EA2305" w:rsidRDefault="00DD1CC5" w:rsidP="00EA2305">
            <w:pPr>
              <w:pStyle w:val="BodyTextIndent2"/>
              <w:spacing w:line="240" w:lineRule="auto"/>
              <w:ind w:right="147" w:firstLine="205"/>
              <w:jc w:val="center"/>
              <w:rPr>
                <w:rFonts w:ascii="GHEA Grapalat" w:hAnsi="GHEA Grapalat"/>
                <w:b/>
                <w:bCs/>
                <w:i/>
                <w:iCs/>
                <w:szCs w:val="14"/>
              </w:rPr>
            </w:pPr>
            <w:r w:rsidRPr="00EA2305">
              <w:rPr>
                <w:rFonts w:ascii="GHEA Grapalat" w:hAnsi="GHEA Grapalat"/>
                <w:b/>
                <w:bCs/>
                <w:i/>
                <w:iCs/>
                <w:szCs w:val="14"/>
              </w:rPr>
              <w:t>համարները</w:t>
            </w:r>
          </w:p>
        </w:tc>
        <w:tc>
          <w:tcPr>
            <w:tcW w:w="1701" w:type="dxa"/>
            <w:vAlign w:val="center"/>
          </w:tcPr>
          <w:p w14:paraId="1414C18E" w14:textId="77777777" w:rsidR="001E412B" w:rsidRPr="00EA2305" w:rsidRDefault="00DD1CC5" w:rsidP="00EA2305">
            <w:pPr>
              <w:pStyle w:val="BodyTextIndent2"/>
              <w:spacing w:line="240" w:lineRule="auto"/>
              <w:ind w:right="147" w:firstLine="204"/>
              <w:jc w:val="center"/>
              <w:rPr>
                <w:rFonts w:ascii="GHEA Grapalat" w:hAnsi="GHEA Grapalat"/>
                <w:b/>
                <w:bCs/>
                <w:i/>
                <w:iCs/>
                <w:szCs w:val="14"/>
              </w:rPr>
            </w:pPr>
            <w:r w:rsidRPr="00EA2305">
              <w:rPr>
                <w:rFonts w:ascii="GHEA Grapalat" w:hAnsi="GHEA Grapalat"/>
                <w:b/>
                <w:bCs/>
                <w:i/>
                <w:iCs/>
                <w:szCs w:val="14"/>
                <w:lang w:val="hy-AM"/>
              </w:rPr>
              <w:t>գնման</w:t>
            </w:r>
            <w:r w:rsidRPr="00EA2305">
              <w:rPr>
                <w:rFonts w:ascii="GHEA Grapalat" w:hAnsi="GHEA Grapalat"/>
                <w:b/>
                <w:bCs/>
                <w:i/>
                <w:iCs/>
                <w:szCs w:val="14"/>
                <w:lang w:val="en-US"/>
              </w:rPr>
              <w:t xml:space="preserve"> </w:t>
            </w:r>
            <w:r w:rsidRPr="00EA2305">
              <w:rPr>
                <w:rFonts w:ascii="GHEA Grapalat" w:hAnsi="GHEA Grapalat"/>
                <w:b/>
                <w:bCs/>
                <w:i/>
                <w:iCs/>
                <w:szCs w:val="14"/>
                <w:lang w:val="hy-AM"/>
              </w:rPr>
              <w:t xml:space="preserve"> գինը</w:t>
            </w:r>
          </w:p>
        </w:tc>
        <w:tc>
          <w:tcPr>
            <w:tcW w:w="6806" w:type="dxa"/>
            <w:vMerge/>
            <w:vAlign w:val="center"/>
          </w:tcPr>
          <w:p w14:paraId="7B522F23" w14:textId="77777777" w:rsidR="001E412B" w:rsidRPr="00E6597C" w:rsidRDefault="001E412B" w:rsidP="00EA2305">
            <w:pPr>
              <w:pStyle w:val="BodyTextIndent2"/>
              <w:spacing w:line="240" w:lineRule="auto"/>
              <w:ind w:right="147" w:firstLine="0"/>
              <w:jc w:val="center"/>
              <w:rPr>
                <w:rFonts w:ascii="GHEA Grapalat" w:hAnsi="GHEA Grapalat"/>
                <w:b/>
                <w:bCs/>
                <w:i/>
                <w:iCs/>
              </w:rPr>
            </w:pPr>
          </w:p>
        </w:tc>
      </w:tr>
      <w:tr w:rsidR="001E412B" w:rsidRPr="00925555" w14:paraId="5E891B7B" w14:textId="77777777" w:rsidTr="00E661BA">
        <w:trPr>
          <w:trHeight w:val="1542"/>
        </w:trPr>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084290DD" w:rsidR="001E412B" w:rsidRPr="00D73C08" w:rsidRDefault="00ED6690" w:rsidP="00D73C08">
            <w:pPr>
              <w:jc w:val="center"/>
              <w:rPr>
                <w:rFonts w:ascii="GHEA Grapalat" w:hAnsi="GHEA Grapalat"/>
                <w:sz w:val="16"/>
              </w:rPr>
            </w:pPr>
            <w:r w:rsidRPr="00ED6690">
              <w:rPr>
                <w:rFonts w:ascii="Calibri" w:hAnsi="Calibri" w:cs="Calibri"/>
                <w:b/>
                <w:bCs/>
                <w:sz w:val="28"/>
                <w:szCs w:val="28"/>
              </w:rPr>
              <w:t xml:space="preserve">2755000 </w:t>
            </w:r>
          </w:p>
        </w:tc>
        <w:tc>
          <w:tcPr>
            <w:tcW w:w="6806" w:type="dxa"/>
            <w:vAlign w:val="center"/>
          </w:tcPr>
          <w:p w14:paraId="36185531" w14:textId="67EA7038" w:rsidR="001E412B" w:rsidRPr="00E6597C" w:rsidRDefault="00ED6690" w:rsidP="00EA2305">
            <w:pPr>
              <w:pStyle w:val="BodyTextIndent2"/>
              <w:spacing w:line="240" w:lineRule="auto"/>
              <w:ind w:firstLine="0"/>
              <w:jc w:val="left"/>
              <w:rPr>
                <w:rFonts w:ascii="GHEA Grapalat" w:hAnsi="GHEA Grapalat"/>
                <w:u w:val="single"/>
                <w:vertAlign w:val="subscript"/>
              </w:rPr>
            </w:pPr>
            <w:r w:rsidRPr="004C2881">
              <w:rPr>
                <w:rFonts w:ascii="GHEA Grapalat" w:hAnsi="GHEA Grapalat"/>
                <w:b/>
                <w:bCs/>
                <w:sz w:val="22"/>
                <w:szCs w:val="22"/>
              </w:rPr>
              <w:t>«</w:t>
            </w:r>
            <w:r w:rsidRPr="0048528A">
              <w:rPr>
                <w:rFonts w:ascii="GHEA Grapalat" w:hAnsi="GHEA Grapalat" w:cs="Sylfaen"/>
                <w:b/>
                <w:sz w:val="24"/>
                <w:szCs w:val="24"/>
                <w:lang w:val="en-US"/>
              </w:rPr>
              <w:t>Երքաղլույս» ՓԲԸ</w:t>
            </w:r>
            <w:r w:rsidRPr="00ED6690">
              <w:rPr>
                <w:rFonts w:ascii="GHEA Grapalat" w:hAnsi="GHEA Grapalat"/>
                <w:b/>
                <w:bCs/>
                <w:sz w:val="22"/>
                <w:szCs w:val="22"/>
              </w:rPr>
              <w:t xml:space="preserve">-ի </w:t>
            </w:r>
            <w:r w:rsidRPr="00ED6690">
              <w:rPr>
                <w:rFonts w:ascii="GHEA Grapalat" w:hAnsi="GHEA Grapalat" w:cs="Sylfaen"/>
                <w:b/>
                <w:sz w:val="24"/>
                <w:szCs w:val="24"/>
                <w:lang w:val="en-US"/>
              </w:rPr>
              <w:t>տարածքների համար անհրաժեշտ Մուտքի-ելքի վերահսկման համակարգի իր ծրագրային ապահովումով տեղադրման աշխատանքներ</w:t>
            </w:r>
            <w:r w:rsidRPr="00E6597C">
              <w:rPr>
                <w:rFonts w:ascii="GHEA Grapalat" w:hAnsi="GHEA Grapalat"/>
                <w:u w:val="single"/>
                <w:vertAlign w:val="subscript"/>
              </w:rPr>
              <w:t xml:space="preserve"> </w:t>
            </w:r>
          </w:p>
        </w:tc>
      </w:tr>
    </w:tbl>
    <w:p w14:paraId="6E086246" w14:textId="77777777" w:rsidR="004A2DB0" w:rsidRPr="00925555" w:rsidRDefault="004A2DB0" w:rsidP="004A2DB0">
      <w:pPr>
        <w:pStyle w:val="BodyTextIndent2"/>
        <w:spacing w:line="240" w:lineRule="auto"/>
        <w:ind w:firstLine="567"/>
        <w:rPr>
          <w:rFonts w:ascii="Sylfaen" w:hAnsi="Sylfaen" w:cs="Sylfaen"/>
          <w:b/>
          <w:i/>
          <w:sz w:val="32"/>
          <w:szCs w:val="24"/>
        </w:rPr>
      </w:pPr>
    </w:p>
    <w:p w14:paraId="2A62CB28" w14:textId="77777777" w:rsidR="00303F0E" w:rsidRPr="00CA78F4" w:rsidRDefault="00303F0E" w:rsidP="00303F0E">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925555">
        <w:rPr>
          <w:rFonts w:ascii="Arial" w:hAnsi="Arial" w:cs="Arial"/>
          <w:b/>
          <w:i/>
          <w:sz w:val="32"/>
          <w:szCs w:val="24"/>
        </w:rPr>
        <w:t xml:space="preserve"> 2-</w:t>
      </w:r>
      <w:r w:rsidRPr="00B8510D">
        <w:rPr>
          <w:rFonts w:ascii="Sylfaen" w:hAnsi="Sylfaen" w:cs="Sylfaen"/>
          <w:b/>
          <w:i/>
          <w:sz w:val="32"/>
          <w:szCs w:val="24"/>
          <w:lang w:val="ru-RU"/>
        </w:rPr>
        <w:t>րդ</w:t>
      </w:r>
      <w:r w:rsidRPr="00925555">
        <w:rPr>
          <w:rFonts w:ascii="Arial" w:hAnsi="Arial" w:cs="Arial"/>
          <w:b/>
          <w:i/>
          <w:sz w:val="32"/>
          <w:szCs w:val="24"/>
        </w:rPr>
        <w:t xml:space="preserve"> </w:t>
      </w:r>
      <w:r w:rsidRPr="00B8510D">
        <w:rPr>
          <w:rFonts w:ascii="Sylfaen" w:hAnsi="Sylfaen" w:cs="Sylfaen"/>
          <w:b/>
          <w:i/>
          <w:sz w:val="32"/>
          <w:szCs w:val="24"/>
          <w:lang w:val="ru-RU"/>
        </w:rPr>
        <w:t>կետի</w:t>
      </w:r>
      <w:r w:rsidRPr="00925555">
        <w:rPr>
          <w:rFonts w:ascii="GHEA Grapalat" w:hAnsi="GHEA Grapalat"/>
          <w:sz w:val="24"/>
          <w:szCs w:val="24"/>
          <w:lang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24B0739E" w14:textId="77777777" w:rsidR="004A2DB0" w:rsidRDefault="004A2DB0" w:rsidP="004A2DB0">
      <w:pPr>
        <w:pStyle w:val="BodyTextIndent2"/>
        <w:spacing w:line="240" w:lineRule="auto"/>
        <w:ind w:firstLine="567"/>
        <w:rPr>
          <w:rFonts w:ascii="GHEA Grapalat" w:hAnsi="GHEA Grapalat"/>
        </w:rPr>
      </w:pPr>
    </w:p>
    <w:p w14:paraId="20502A0D" w14:textId="77777777" w:rsidR="004A2DB0" w:rsidRDefault="004A2DB0" w:rsidP="004A2DB0">
      <w:pPr>
        <w:pStyle w:val="BodyTextIndent2"/>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3E69EA4C" w14:textId="77777777" w:rsidR="004A2DB0" w:rsidRPr="00E6597C" w:rsidRDefault="004A2DB0" w:rsidP="004A2DB0">
      <w:pPr>
        <w:pStyle w:val="BodyTextIndent2"/>
        <w:spacing w:line="240" w:lineRule="auto"/>
        <w:ind w:firstLine="567"/>
        <w:rPr>
          <w:rFonts w:ascii="GHEA Grapalat" w:hAnsi="GHEA Grapalat"/>
        </w:rPr>
      </w:pPr>
    </w:p>
    <w:p w14:paraId="004E3A95" w14:textId="77777777" w:rsidR="004A2DB0" w:rsidRDefault="004A2DB0" w:rsidP="004A2DB0">
      <w:pPr>
        <w:pStyle w:val="BodyTextIndent2"/>
        <w:spacing w:line="240" w:lineRule="auto"/>
        <w:ind w:firstLine="567"/>
        <w:rPr>
          <w:rFonts w:ascii="GHEA Grapalat" w:hAnsi="GHEA Grapalat"/>
        </w:rPr>
      </w:pPr>
      <w:r w:rsidRPr="00AE2768">
        <w:rPr>
          <w:rFonts w:ascii="GHEA Grapalat" w:hAnsi="GHEA Grapalat"/>
        </w:rPr>
        <w:t xml:space="preserve">1.2 </w:t>
      </w: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4B7D6EDA" w14:textId="77777777" w:rsidR="003B5CAC" w:rsidRPr="00E6597C" w:rsidRDefault="003B5CAC" w:rsidP="003B5CAC">
      <w:pPr>
        <w:ind w:firstLine="567"/>
        <w:rPr>
          <w:rFonts w:ascii="GHEA Grapalat" w:hAnsi="GHEA Grapalat" w:cs="Sylfaen"/>
          <w:i/>
          <w:sz w:val="20"/>
          <w:lang w:val="es-ES"/>
        </w:rPr>
      </w:pPr>
    </w:p>
    <w:p w14:paraId="2612909E"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3142B4B2" w14:textId="77777777" w:rsidR="003B5CAC" w:rsidRPr="00E6597C" w:rsidRDefault="003B5CAC" w:rsidP="003B5CAC">
      <w:pPr>
        <w:ind w:firstLine="567"/>
        <w:jc w:val="both"/>
        <w:rPr>
          <w:rFonts w:ascii="GHEA Grapalat" w:hAnsi="GHEA Grapalat"/>
          <w:szCs w:val="22"/>
          <w:lang w:val="es-ES"/>
        </w:rPr>
      </w:pPr>
    </w:p>
    <w:p w14:paraId="671AEC73" w14:textId="77777777" w:rsidR="003B5CAC" w:rsidRPr="00E6597C" w:rsidRDefault="003B5CAC" w:rsidP="003B5CAC">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14:paraId="0EEDE52D"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577DAA51" w14:textId="0BA9AE4B"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00142F8A">
        <w:rPr>
          <w:rFonts w:ascii="GHEA Grapalat" w:hAnsi="GHEA Grapalat"/>
          <w:sz w:val="20"/>
          <w:szCs w:val="20"/>
          <w:lang w:val="hy-AM"/>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0AFBBD65" w14:textId="77777777" w:rsidR="003B5CA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769D889B"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148E9600" w14:textId="77777777" w:rsidR="003B5CAC" w:rsidRPr="00015CC3" w:rsidRDefault="003B5CAC" w:rsidP="003B5CAC">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3D1D42DC" w14:textId="77777777" w:rsidR="003B5CAC" w:rsidRPr="00015CC3" w:rsidRDefault="003B5CAC" w:rsidP="003B5CAC">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69AC8FE" w14:textId="77777777" w:rsidR="003B5CAC" w:rsidRPr="00015CC3" w:rsidRDefault="003B5CAC" w:rsidP="003B5CAC">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B1D6E4D" w14:textId="77777777" w:rsidR="003B5CAC" w:rsidRPr="00015CC3" w:rsidRDefault="003B5CAC" w:rsidP="003B5CAC">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1D3206" w14:textId="77777777" w:rsidR="003B5CAC" w:rsidRPr="00015CC3" w:rsidRDefault="003B5CAC" w:rsidP="003B5CAC">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2214F6E9" w14:textId="77777777" w:rsidR="003B5CAC" w:rsidRPr="00E6597C" w:rsidRDefault="003B5CAC" w:rsidP="003B5CAC">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14:paraId="1950FD3F" w14:textId="77777777" w:rsidR="003B5CAC" w:rsidRDefault="003B5CAC" w:rsidP="003B5CAC">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14:paraId="531020FE" w14:textId="77777777" w:rsidR="003B5CAC" w:rsidRPr="00E6597C" w:rsidRDefault="003B5CAC" w:rsidP="003B5CAC">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2CCE9893" w14:textId="77777777" w:rsidR="003B5CAC" w:rsidRPr="00E6597C" w:rsidRDefault="003B5CAC" w:rsidP="003B5CAC">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14:paraId="0CC01340"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FAF3B8B"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08C0D4D"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7E71997"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7CD8ECB"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3EBF2E4"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D1D2F2"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459657A5" w14:textId="77777777" w:rsidR="003B5CAC" w:rsidRPr="00E6597C" w:rsidRDefault="003B5CAC" w:rsidP="003B5CAC">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3AD2497" w14:textId="77777777" w:rsidR="003B5CAC" w:rsidRPr="00E6597C" w:rsidRDefault="003B5CAC" w:rsidP="003B5CAC">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46191EB" w14:textId="77777777" w:rsidR="003B5CAC" w:rsidRPr="00E6597C" w:rsidRDefault="003B5CAC" w:rsidP="003B5CAC">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E27AEC5" w14:textId="77777777" w:rsidR="003B5CAC" w:rsidRPr="00E6597C" w:rsidRDefault="003B5CAC" w:rsidP="003B5CAC">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368C9EE" w14:textId="77777777" w:rsidR="003B5CAC" w:rsidRPr="00E6597C" w:rsidRDefault="003B5CAC" w:rsidP="003B5CAC">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76178DCB" w14:textId="77777777" w:rsidR="003B5CAC" w:rsidRPr="00961E4B" w:rsidRDefault="003B5CAC" w:rsidP="003B5CAC">
      <w:pPr>
        <w:ind w:firstLine="567"/>
        <w:jc w:val="both"/>
        <w:rPr>
          <w:rFonts w:ascii="GHEA Grapalat" w:hAnsi="GHEA Grapalat" w:cs="Arial"/>
          <w:b/>
          <w:sz w:val="20"/>
          <w:lang w:val="hy-AM"/>
        </w:rPr>
      </w:pPr>
      <w:r w:rsidRPr="00961E4B">
        <w:rPr>
          <w:rFonts w:ascii="GHEA Grapalat" w:hAnsi="GHEA Grapalat" w:cs="Arial Armenian"/>
          <w:b/>
          <w:sz w:val="20"/>
          <w:lang w:val="hy-AM"/>
        </w:rPr>
        <w:t xml:space="preserve">2.4 </w:t>
      </w:r>
      <w:r w:rsidRPr="00961E4B">
        <w:rPr>
          <w:rFonts w:ascii="GHEA Grapalat" w:hAnsi="GHEA Grapalat" w:cs="Sylfaen"/>
          <w:b/>
          <w:sz w:val="20"/>
          <w:lang w:val="hy-AM"/>
        </w:rPr>
        <w:t>Մասնակիցը</w:t>
      </w:r>
      <w:r w:rsidRPr="00961E4B">
        <w:rPr>
          <w:rFonts w:ascii="GHEA Grapalat" w:hAnsi="GHEA Grapalat" w:cs="Arial"/>
          <w:b/>
          <w:sz w:val="20"/>
          <w:lang w:val="hy-AM"/>
        </w:rPr>
        <w:t xml:space="preserve"> ընտրված մասնակից ճանաչվելու դեպքում</w:t>
      </w:r>
      <w:r w:rsidRPr="00961E4B">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p>
    <w:p w14:paraId="00A798E4" w14:textId="77777777" w:rsidR="003B5CAC" w:rsidRPr="00E6597C" w:rsidRDefault="003B5CAC" w:rsidP="003B5CAC">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38A104EC" w14:textId="77777777" w:rsidR="003B5CAC" w:rsidRPr="00E6597C" w:rsidRDefault="003B5CAC" w:rsidP="003B5CAC">
      <w:pPr>
        <w:pStyle w:val="BodyTextIndent2"/>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14469E04" w14:textId="77777777" w:rsidR="003B5CAC" w:rsidRPr="00E6597C" w:rsidRDefault="003B5CAC" w:rsidP="003B5CAC">
      <w:pPr>
        <w:pStyle w:val="BodyTextIndent2"/>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7428BAF1" w14:textId="77777777" w:rsidR="003B5CAC" w:rsidRPr="00E6597C" w:rsidRDefault="003B5CAC" w:rsidP="003B5CAC">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5998B84B" w14:textId="77777777" w:rsidR="003B5CAC" w:rsidRPr="00E6597C" w:rsidRDefault="003B5CAC" w:rsidP="003B5CAC">
      <w:pPr>
        <w:ind w:firstLine="567"/>
        <w:jc w:val="both"/>
        <w:rPr>
          <w:rFonts w:ascii="GHEA Grapalat" w:hAnsi="GHEA Grapalat"/>
          <w:b/>
          <w:sz w:val="20"/>
          <w:lang w:val="af-ZA"/>
        </w:rPr>
      </w:pPr>
    </w:p>
    <w:p w14:paraId="52E3021E" w14:textId="77777777" w:rsidR="003B5CAC" w:rsidRPr="00E6597C" w:rsidRDefault="003B5CAC" w:rsidP="003B5CAC">
      <w:pPr>
        <w:ind w:firstLine="567"/>
        <w:jc w:val="both"/>
        <w:rPr>
          <w:rFonts w:ascii="GHEA Grapalat" w:hAnsi="GHEA Grapalat"/>
          <w:b/>
          <w:sz w:val="20"/>
          <w:lang w:val="af-ZA"/>
        </w:rPr>
      </w:pPr>
    </w:p>
    <w:p w14:paraId="69D50FD0" w14:textId="77777777" w:rsidR="003B5CAC" w:rsidRPr="00E6597C" w:rsidRDefault="003B5CAC" w:rsidP="003B5CAC">
      <w:pPr>
        <w:ind w:firstLine="567"/>
        <w:jc w:val="both"/>
        <w:rPr>
          <w:rFonts w:ascii="GHEA Grapalat" w:hAnsi="GHEA Grapalat"/>
          <w:b/>
          <w:sz w:val="20"/>
          <w:lang w:val="af-ZA"/>
        </w:rPr>
      </w:pPr>
    </w:p>
    <w:p w14:paraId="2DCC9361" w14:textId="079030D7" w:rsidR="003B5CAC" w:rsidRPr="00E6597C" w:rsidRDefault="003B5CAC" w:rsidP="003B5CAC">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1C3EAA89" w14:textId="77777777" w:rsidR="003B5CAC" w:rsidRPr="00E6597C" w:rsidRDefault="003B5CAC" w:rsidP="003B5CAC">
      <w:pPr>
        <w:jc w:val="center"/>
        <w:rPr>
          <w:rFonts w:ascii="GHEA Grapalat" w:hAnsi="GHEA Grapalat"/>
          <w:b/>
          <w:sz w:val="20"/>
          <w:lang w:val="af-ZA"/>
        </w:rPr>
      </w:pPr>
    </w:p>
    <w:p w14:paraId="2B210963" w14:textId="77777777" w:rsidR="003B5CAC" w:rsidRPr="00E6597C" w:rsidRDefault="003B5CAC" w:rsidP="003B5CAC">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14:paraId="2D71D69C" w14:textId="77777777" w:rsidR="003B5CAC" w:rsidRPr="00B14560" w:rsidRDefault="003B5CAC" w:rsidP="003B5CAC">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FootnoteReference"/>
          <w:rFonts w:ascii="GHEA Grapalat" w:hAnsi="GHEA Grapalat" w:cs="Sylfaen"/>
          <w:sz w:val="20"/>
        </w:rPr>
        <w:footnoteReference w:id="1"/>
      </w:r>
    </w:p>
    <w:p w14:paraId="0342E8A1" w14:textId="77777777" w:rsidR="003B5CAC" w:rsidRPr="00E6597C" w:rsidRDefault="003B5CAC" w:rsidP="003B5CAC">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14:paraId="38E326AE" w14:textId="77777777" w:rsidR="003B5CAC" w:rsidRPr="00E6597C" w:rsidRDefault="003B5CAC" w:rsidP="003B5CAC">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14:paraId="7D4FB1E8" w14:textId="77777777" w:rsidR="003B5CAC" w:rsidRPr="00E6597C" w:rsidRDefault="003B5CAC" w:rsidP="003B5CAC">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14:paraId="75691A2C" w14:textId="77777777" w:rsidR="003B5CAC" w:rsidRDefault="003B5CAC" w:rsidP="003B5CAC">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5C1E04CA" w14:textId="167BA45E" w:rsidR="003B5CAC" w:rsidRPr="00961E4B" w:rsidRDefault="003B5CAC" w:rsidP="003B5CAC">
      <w:pPr>
        <w:autoSpaceDE w:val="0"/>
        <w:autoSpaceDN w:val="0"/>
        <w:adjustRightInd w:val="0"/>
        <w:ind w:firstLine="567"/>
        <w:jc w:val="both"/>
        <w:rPr>
          <w:rFonts w:ascii="GHEA Grapalat" w:hAnsi="GHEA Grapalat" w:cs="Arial Unicode"/>
          <w:b/>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961E4B">
        <w:rPr>
          <w:rFonts w:ascii="GHEA Grapalat" w:hAnsi="GHEA Grapalat" w:cs="Sylfaen"/>
          <w:b/>
          <w:sz w:val="20"/>
          <w:lang w:val="hy-AM"/>
        </w:rPr>
        <w:t>:</w:t>
      </w:r>
      <w:r w:rsidRPr="00961E4B">
        <w:rPr>
          <w:rStyle w:val="FootnoteReference"/>
          <w:rFonts w:ascii="GHEA Grapalat" w:hAnsi="GHEA Grapalat" w:cs="Sylfaen"/>
          <w:b/>
          <w:sz w:val="20"/>
          <w:lang w:val="hy-AM"/>
        </w:rPr>
        <w:footnoteReference w:id="2"/>
      </w:r>
    </w:p>
    <w:p w14:paraId="06AAAE80" w14:textId="77777777" w:rsidR="003B5CAC" w:rsidRPr="00E6597C" w:rsidRDefault="003B5CAC" w:rsidP="003B5CAC">
      <w:pPr>
        <w:ind w:firstLine="567"/>
        <w:jc w:val="both"/>
        <w:rPr>
          <w:rFonts w:ascii="GHEA Grapalat" w:hAnsi="GHEA Grapalat"/>
          <w:b/>
          <w:sz w:val="20"/>
          <w:lang w:val="hy-AM"/>
        </w:rPr>
      </w:pPr>
    </w:p>
    <w:p w14:paraId="5CF5144E" w14:textId="77777777" w:rsidR="003B5CAC" w:rsidRPr="00E6597C" w:rsidRDefault="003B5CAC" w:rsidP="003B5CAC">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4118C9D4" w14:textId="77777777" w:rsidR="003B5CAC" w:rsidRPr="00E6597C" w:rsidRDefault="003B5CAC" w:rsidP="003B5CAC">
      <w:pPr>
        <w:jc w:val="center"/>
        <w:rPr>
          <w:rFonts w:ascii="GHEA Grapalat" w:hAnsi="GHEA Grapalat"/>
          <w:b/>
          <w:sz w:val="20"/>
          <w:lang w:val="hy-AM"/>
        </w:rPr>
      </w:pPr>
      <w:r w:rsidRPr="00E6597C">
        <w:rPr>
          <w:rFonts w:ascii="GHEA Grapalat" w:hAnsi="GHEA Grapalat"/>
          <w:b/>
          <w:sz w:val="20"/>
          <w:lang w:val="hy-AM"/>
        </w:rPr>
        <w:t xml:space="preserve">  </w:t>
      </w:r>
    </w:p>
    <w:p w14:paraId="6F03AD85" w14:textId="77777777" w:rsidR="003B5CAC" w:rsidRPr="00E6597C" w:rsidRDefault="003B5CAC" w:rsidP="003B5CAC">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7B24A98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48893EC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543AD0F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6F7001DA" w14:textId="3D867FDB" w:rsidR="003B5CAC" w:rsidRPr="000A0060" w:rsidRDefault="003B5CAC" w:rsidP="003B5CAC">
      <w:pPr>
        <w:pStyle w:val="BodyTextIndent2"/>
        <w:spacing w:line="240" w:lineRule="auto"/>
        <w:ind w:firstLine="567"/>
        <w:rPr>
          <w:rFonts w:ascii="GHEA Grapalat" w:hAnsi="GHEA Grapalat" w:cs="Sylfaen"/>
          <w:sz w:val="22"/>
          <w:szCs w:val="24"/>
          <w:lang w:val="hy-AM"/>
        </w:rPr>
      </w:pPr>
      <w:r w:rsidRPr="00A71D81">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7D50BB">
        <w:rPr>
          <w:rFonts w:ascii="GHEA Grapalat" w:hAnsi="GHEA Grapalat" w:cs="Sylfaen"/>
          <w:b/>
          <w:i/>
          <w:szCs w:val="24"/>
          <w:lang w:val="hy-AM"/>
        </w:rPr>
        <w:t>«</w:t>
      </w:r>
      <w:r w:rsidR="00EB6FEE">
        <w:rPr>
          <w:rFonts w:ascii="GHEA Grapalat" w:hAnsi="GHEA Grapalat" w:cs="Sylfaen"/>
          <w:b/>
          <w:i/>
          <w:szCs w:val="24"/>
          <w:lang w:val="hy-AM"/>
        </w:rPr>
        <w:t>15</w:t>
      </w:r>
      <w:r w:rsidRPr="007D50BB">
        <w:rPr>
          <w:rFonts w:ascii="GHEA Grapalat" w:hAnsi="GHEA Grapalat" w:cs="Sylfaen"/>
          <w:b/>
          <w:i/>
          <w:szCs w:val="24"/>
          <w:lang w:val="hy-AM"/>
        </w:rPr>
        <w:t>»րդ օրվա</w:t>
      </w:r>
      <w:r w:rsidRPr="00A71D81">
        <w:rPr>
          <w:rFonts w:ascii="GHEA Grapalat" w:hAnsi="GHEA Grapalat" w:cs="Sylfaen"/>
          <w:szCs w:val="24"/>
          <w:lang w:val="hy-AM"/>
        </w:rPr>
        <w:t xml:space="preserve"> </w:t>
      </w:r>
      <w:r w:rsidRPr="00DD596D">
        <w:rPr>
          <w:rFonts w:ascii="GHEA Grapalat" w:hAnsi="GHEA Grapalat"/>
          <w:b/>
          <w:i/>
          <w:lang w:val="hy-AM"/>
        </w:rPr>
        <w:t>ժամը 1</w:t>
      </w:r>
      <w:r w:rsidR="00EB6FEE" w:rsidRPr="0091028A">
        <w:rPr>
          <w:rFonts w:ascii="GHEA Grapalat" w:hAnsi="GHEA Grapalat"/>
          <w:b/>
          <w:i/>
          <w:lang w:val="hy-AM"/>
        </w:rPr>
        <w:t>1</w:t>
      </w:r>
      <w:r w:rsidRPr="00DD596D">
        <w:rPr>
          <w:rFonts w:ascii="GHEA Grapalat" w:hAnsi="GHEA Grapalat"/>
          <w:b/>
          <w:i/>
          <w:lang w:val="hy-AM"/>
        </w:rPr>
        <w:t>:00</w:t>
      </w:r>
      <w:r w:rsidRPr="00DD596D">
        <w:rPr>
          <w:rFonts w:ascii="GHEA Grapalat" w:hAnsi="GHEA Grapalat"/>
          <w:b/>
          <w:i/>
        </w:rPr>
        <w:t>-ն</w:t>
      </w:r>
      <w:r>
        <w:rPr>
          <w:rFonts w:ascii="GHEA Grapalat" w:hAnsi="GHEA Grapalat"/>
          <w:b/>
          <w:i/>
        </w:rPr>
        <w:t xml:space="preserve">, </w:t>
      </w:r>
      <w:r w:rsidRPr="004605D7">
        <w:rPr>
          <w:rFonts w:ascii="GHEA Grapalat" w:hAnsi="GHEA Grapalat" w:cs="Sylfaen"/>
          <w:szCs w:val="24"/>
          <w:lang w:val="hy-AM"/>
        </w:rPr>
        <w:t xml:space="preserve">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GHEA Grapalat" w:hAnsi="GHEA Grapalat" w:cs="Sylfaen"/>
          <w:b/>
          <w:sz w:val="22"/>
          <w:szCs w:val="24"/>
          <w:lang w:val="hy-AM"/>
        </w:rPr>
        <w:t>հասցեով</w:t>
      </w:r>
      <w:r w:rsidRPr="009C5918">
        <w:rPr>
          <w:rFonts w:ascii="GHEA Grapalat" w:hAnsi="GHEA Grapalat" w:cs="Sylfaen"/>
          <w:sz w:val="22"/>
          <w:szCs w:val="24"/>
          <w:lang w:val="hy-AM"/>
        </w:rPr>
        <w:t xml:space="preserve">։  </w:t>
      </w:r>
    </w:p>
    <w:p w14:paraId="3703EBC7" w14:textId="77777777" w:rsidR="003B5CAC" w:rsidRPr="004605D7" w:rsidRDefault="003B5CAC" w:rsidP="003B5CAC">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75EA5">
        <w:rPr>
          <w:rFonts w:ascii="GHEA Grapalat" w:hAnsi="GHEA Grapalat" w:cs="Sylfaen"/>
          <w:szCs w:val="24"/>
          <w:lang w:val="hy-AM"/>
        </w:rPr>
        <w:t>Նարինե Աբրահամյանը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C78F435"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373D5099" w14:textId="77777777" w:rsidR="003B5CAC" w:rsidRPr="00E6597C" w:rsidRDefault="003B5CAC" w:rsidP="003B5CAC">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4649D207"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190B2538" w14:textId="77777777" w:rsidR="003B5CAC" w:rsidRPr="00E6597C" w:rsidRDefault="003B5CAC" w:rsidP="003B5CAC">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5B9FA48B" w14:textId="77777777" w:rsidR="003B5CAC" w:rsidRPr="00E6597C" w:rsidRDefault="003B5CAC" w:rsidP="003B5CAC">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678421D" w14:textId="77777777" w:rsidR="003B5CAC" w:rsidRPr="00807F3D" w:rsidRDefault="003B5CAC" w:rsidP="003B5CAC">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E8D0F4E" w14:textId="77777777" w:rsidR="003B5CAC" w:rsidRPr="00807F3D" w:rsidRDefault="003B5CAC" w:rsidP="003B5CAC">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FootnoteReference"/>
          <w:rFonts w:ascii="Cambria Math" w:hAnsi="Cambria Math" w:cs="Sylfaen"/>
          <w:sz w:val="20"/>
          <w:lang w:val="hy-AM"/>
        </w:rPr>
        <w:footnoteReference w:id="3"/>
      </w:r>
    </w:p>
    <w:bookmarkEnd w:id="3"/>
    <w:p w14:paraId="2490E2BA" w14:textId="77777777" w:rsidR="003B5CAC" w:rsidRPr="00807F3D" w:rsidRDefault="003B5CAC" w:rsidP="003B5CAC">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4D108ACD" w14:textId="5033C254" w:rsidR="003B5CAC" w:rsidRPr="004605D7" w:rsidRDefault="003B5CAC" w:rsidP="003B5CAC">
      <w:pPr>
        <w:ind w:firstLine="567"/>
        <w:jc w:val="both"/>
        <w:rPr>
          <w:rFonts w:ascii="GHEA Grapalat" w:hAnsi="GHEA Grapalat" w:cs="Sylfaen"/>
          <w:sz w:val="20"/>
          <w:lang w:val="hy-AM"/>
        </w:rPr>
      </w:pPr>
      <w:r w:rsidRPr="00807F3D">
        <w:rPr>
          <w:rFonts w:ascii="GHEA Grapalat" w:hAnsi="GHEA Grapalat" w:cs="Sylfaen"/>
          <w:sz w:val="20"/>
          <w:lang w:val="hy-AM"/>
        </w:rPr>
        <w:t xml:space="preserve">  </w:t>
      </w:r>
      <w:r w:rsidRPr="004605D7">
        <w:rPr>
          <w:rFonts w:ascii="GHEA Grapalat" w:hAnsi="GHEA Grapalat" w:cs="Sylfaen"/>
          <w:sz w:val="20"/>
          <w:lang w:val="hy-AM"/>
        </w:rPr>
        <w:t xml:space="preserve">4) </w:t>
      </w:r>
      <w:r w:rsidRPr="008C2D34">
        <w:rPr>
          <w:rFonts w:ascii="GHEA Grapalat" w:hAnsi="GHEA Grapalat" w:cs="Sylfaen"/>
          <w:b/>
          <w:sz w:val="20"/>
          <w:lang w:val="hy-AM"/>
        </w:rPr>
        <w:t xml:space="preserve">շինարարական աշխատանքների գնման դեպքում իր կողմից հաստատված հավաստում՝ սույն հրավերին կցված </w:t>
      </w:r>
      <w:r w:rsidRPr="0026583E">
        <w:rPr>
          <w:rFonts w:ascii="GHEA Grapalat" w:hAnsi="GHEA Grapalat" w:cs="Sylfaen"/>
          <w:b/>
          <w:sz w:val="20"/>
          <w:lang w:val="hy-AM"/>
        </w:rPr>
        <w:t xml:space="preserve">նախագծային </w:t>
      </w:r>
      <w:r w:rsidRPr="008C2D34">
        <w:rPr>
          <w:rFonts w:ascii="GHEA Grapalat" w:hAnsi="GHEA Grapalat" w:cs="Sylfaen"/>
          <w:b/>
          <w:sz w:val="20"/>
          <w:lang w:val="hy-AM"/>
        </w:rPr>
        <w:t>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715D2E">
        <w:rPr>
          <w:rFonts w:ascii="GHEA Grapalat" w:hAnsi="GHEA Grapalat" w:cs="Sylfaen"/>
          <w:sz w:val="20"/>
          <w:lang w:val="hy-AM"/>
        </w:rPr>
        <w:t>.</w:t>
      </w:r>
      <w:r w:rsidRPr="00B23933">
        <w:rPr>
          <w:rFonts w:ascii="GHEA Grapalat" w:hAnsi="GHEA Grapalat" w:cs="Sylfaen"/>
          <w:sz w:val="20"/>
          <w:vertAlign w:val="superscript"/>
          <w:lang w:val="hy-AM"/>
        </w:rPr>
        <w:t>8</w:t>
      </w:r>
    </w:p>
    <w:p w14:paraId="0EA9BDE8"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20E7222F"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E1721B1" w14:textId="77777777" w:rsidR="003B5CAC" w:rsidRPr="00E6597C" w:rsidRDefault="003B5CAC" w:rsidP="003B5CAC">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8745B1E" w14:textId="77777777" w:rsidR="003B5CAC" w:rsidRPr="00E6597C" w:rsidRDefault="003B5CAC" w:rsidP="003B5CAC">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2D8633D" w14:textId="77777777" w:rsidR="003B5CAC" w:rsidRPr="00E6597C" w:rsidRDefault="003B5CAC" w:rsidP="003B5CAC">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22641718" w14:textId="77777777" w:rsidR="003B5CAC" w:rsidRPr="00E6597C" w:rsidRDefault="003B5CAC" w:rsidP="003B5CAC">
      <w:pPr>
        <w:pStyle w:val="norm"/>
        <w:spacing w:line="240" w:lineRule="auto"/>
        <w:rPr>
          <w:rFonts w:ascii="GHEA Grapalat" w:hAnsi="GHEA Grapalat" w:cs="Sylfaen"/>
          <w:sz w:val="20"/>
          <w:szCs w:val="24"/>
          <w:lang w:val="hy-AM" w:eastAsia="en-US"/>
        </w:rPr>
      </w:pPr>
    </w:p>
    <w:p w14:paraId="74D6B7D3" w14:textId="77777777" w:rsidR="003B5CAC" w:rsidRPr="00E6597C" w:rsidRDefault="003B5CAC" w:rsidP="003B5CAC">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14:paraId="6C571E20" w14:textId="77777777" w:rsidR="003B5CAC" w:rsidRPr="00E6597C" w:rsidRDefault="003B5CAC" w:rsidP="003B5CAC">
      <w:pPr>
        <w:jc w:val="center"/>
        <w:rPr>
          <w:rFonts w:ascii="GHEA Grapalat" w:hAnsi="GHEA Grapalat" w:cs="Arial"/>
          <w:b/>
          <w:sz w:val="20"/>
          <w:lang w:val="es-ES"/>
        </w:rPr>
      </w:pPr>
    </w:p>
    <w:p w14:paraId="652B90DB" w14:textId="77777777" w:rsidR="003B5CAC" w:rsidRPr="00E6597C" w:rsidRDefault="003B5CAC" w:rsidP="003B5CAC">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14:paraId="53611CAA" w14:textId="77777777" w:rsidR="003B5CAC" w:rsidRPr="00FB1EC7" w:rsidRDefault="003B5CAC" w:rsidP="003B5CAC">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F95904E" w14:textId="77777777" w:rsidR="003B5CAC" w:rsidRPr="00FB1EC7" w:rsidRDefault="003B5CAC" w:rsidP="003B5CAC">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37CDE56A"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0E6EE9E"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ՄԳ-ն ընտրված մասնակցի առաջարկած գինն է.</w:t>
      </w:r>
    </w:p>
    <w:p w14:paraId="665D1ECE"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ՆԳ-ն սույն հրավերով հրապարակված շինարարական աշխատանքների նախահաշվային գինն է.</w:t>
      </w:r>
    </w:p>
    <w:p w14:paraId="1D73A4F9" w14:textId="77777777" w:rsidR="003B5CAC" w:rsidRPr="00513C4D" w:rsidRDefault="003B5CAC" w:rsidP="003B5CAC">
      <w:pPr>
        <w:pStyle w:val="norm"/>
        <w:spacing w:line="240" w:lineRule="auto"/>
        <w:ind w:firstLine="567"/>
        <w:rPr>
          <w:rFonts w:ascii="GHEA Grapalat" w:hAnsi="GHEA Grapalat" w:cs="Sylfaen"/>
          <w:b/>
          <w:sz w:val="20"/>
          <w:szCs w:val="24"/>
          <w:lang w:val="hy-AM" w:eastAsia="en-US"/>
        </w:rPr>
      </w:pPr>
      <w:r w:rsidRPr="00513C4D">
        <w:rPr>
          <w:rFonts w:ascii="GHEA Grapalat" w:hAnsi="GHEA Grapalat" w:cs="Sylfaen"/>
          <w:b/>
          <w:sz w:val="20"/>
          <w:szCs w:val="24"/>
          <w:lang w:val="hy-AM" w:eastAsia="en-US"/>
        </w:rPr>
        <w:t>ԿԾ-ն տվյալ կատարողական ակտով ներկայացված աշխատանքների ծավալն է՝ գումարային արտահայտությամբ.</w:t>
      </w:r>
    </w:p>
    <w:p w14:paraId="788C99A7" w14:textId="77777777" w:rsidR="003B5CAC" w:rsidRPr="00513C4D" w:rsidRDefault="003B5CAC" w:rsidP="003B5CAC">
      <w:pPr>
        <w:pStyle w:val="norm"/>
        <w:spacing w:line="240" w:lineRule="auto"/>
        <w:ind w:firstLine="567"/>
        <w:rPr>
          <w:rFonts w:ascii="GHEA Grapalat" w:hAnsi="GHEA Grapalat" w:cs="Sylfaen"/>
          <w:b/>
          <w:sz w:val="20"/>
          <w:szCs w:val="24"/>
          <w:vertAlign w:val="superscript"/>
          <w:lang w:val="es-ES" w:eastAsia="en-US"/>
        </w:rPr>
      </w:pPr>
      <w:r w:rsidRPr="00513C4D">
        <w:rPr>
          <w:rFonts w:ascii="GHEA Grapalat" w:hAnsi="GHEA Grapalat" w:cs="Sylfaen"/>
          <w:b/>
          <w:sz w:val="20"/>
          <w:szCs w:val="24"/>
          <w:lang w:val="hy-AM" w:eastAsia="en-US"/>
        </w:rPr>
        <w:t>ՎԳ –ն ծավալաթերթ-նախահաշվով սահմանված աշխատանքների դիմաց վճարվող գումարն է:</w:t>
      </w:r>
      <w:r w:rsidRPr="00513C4D">
        <w:rPr>
          <w:rFonts w:ascii="GHEA Grapalat" w:hAnsi="GHEA Grapalat" w:cs="Sylfaen"/>
          <w:b/>
          <w:sz w:val="20"/>
          <w:szCs w:val="24"/>
          <w:vertAlign w:val="superscript"/>
          <w:lang w:val="hy-AM" w:eastAsia="en-US"/>
        </w:rPr>
        <w:t>8</w:t>
      </w:r>
    </w:p>
    <w:p w14:paraId="44EF9A86" w14:textId="77777777" w:rsidR="003B5CAC" w:rsidRPr="00E6597C" w:rsidDel="00086481" w:rsidRDefault="003B5CAC" w:rsidP="003B5CAC">
      <w:pPr>
        <w:pStyle w:val="norm"/>
        <w:spacing w:line="240" w:lineRule="auto"/>
        <w:ind w:firstLine="567"/>
        <w:rPr>
          <w:del w:id="5" w:author="Sergey Shahnazaryan" w:date="2024-02-09T13:16:00Z"/>
          <w:rFonts w:ascii="GHEA Grapalat" w:hAnsi="GHEA Grapalat" w:cs="Sylfaen"/>
          <w:sz w:val="20"/>
          <w:szCs w:val="24"/>
          <w:lang w:val="es-ES" w:eastAsia="en-US"/>
        </w:rPr>
      </w:pPr>
    </w:p>
    <w:p w14:paraId="3707CE16"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14:paraId="4179FFCD"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00574533"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F067452"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5A92983" w14:textId="77777777" w:rsidR="003B5CAC" w:rsidRPr="00E6597C" w:rsidRDefault="003B5CAC" w:rsidP="003B5CAC">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5AA3F89" w14:textId="77777777" w:rsidR="003B5CAC" w:rsidRPr="00E6597C" w:rsidRDefault="003B5CAC" w:rsidP="003B5CAC">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F544668" w14:textId="77777777" w:rsidR="003B5CAC" w:rsidRPr="00E6597C" w:rsidRDefault="003B5CAC" w:rsidP="003B5CA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6F1DE33D" w14:textId="77777777" w:rsidR="003B5CAC" w:rsidRDefault="003B5CAC" w:rsidP="003B5CAC">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w:t>
      </w:r>
      <w:r w:rsidRPr="008F7047">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Pr="008F7047">
        <w:rPr>
          <w:rFonts w:ascii="GHEA Grapalat" w:hAnsi="GHEA Grapalat"/>
          <w:sz w:val="20"/>
          <w:lang w:val="es-ES"/>
        </w:rPr>
        <w:t xml:space="preserve"> և համակարգում պարտադիր լրացվում է </w:t>
      </w:r>
      <w:r w:rsidRPr="008F7047">
        <w:rPr>
          <w:rFonts w:ascii="GHEA Grapalat" w:hAnsi="GHEA Grapalat"/>
          <w:sz w:val="20"/>
          <w:lang w:val="hy-AM"/>
        </w:rPr>
        <w:t>առանց Հայաստանի Հանրա</w:t>
      </w:r>
      <w:r w:rsidRPr="008F7047">
        <w:rPr>
          <w:rFonts w:ascii="GHEA Grapalat" w:hAnsi="GHEA Grapalat"/>
          <w:sz w:val="20"/>
          <w:lang w:val="hy-AM"/>
        </w:rPr>
        <w:softHyphen/>
        <w:t>պետության պետական բյուջե վճարվելիք ավելացված արժեքի հարկի գումարի հաշվարկման</w:t>
      </w:r>
      <w:r w:rsidRPr="008F7047">
        <w:rPr>
          <w:rFonts w:ascii="GHEA Grapalat" w:hAnsi="GHEA Grapalat"/>
          <w:sz w:val="20"/>
          <w:lang w:val="es-ES"/>
        </w:rPr>
        <w:t>։</w:t>
      </w:r>
      <w:r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6DF7D096" w14:textId="77777777" w:rsidR="00AD5AC1" w:rsidRDefault="00AD5AC1" w:rsidP="003B5CAC">
      <w:pPr>
        <w:pStyle w:val="norm"/>
        <w:spacing w:line="240" w:lineRule="auto"/>
        <w:ind w:firstLine="567"/>
        <w:rPr>
          <w:rFonts w:ascii="GHEA Grapalat" w:hAnsi="GHEA Grapalat"/>
          <w:sz w:val="20"/>
          <w:lang w:val="es-ES"/>
        </w:rPr>
      </w:pPr>
    </w:p>
    <w:p w14:paraId="5709ED8C" w14:textId="77777777" w:rsidR="00AD5AC1" w:rsidRDefault="00AD5AC1" w:rsidP="003B5CAC">
      <w:pPr>
        <w:pStyle w:val="norm"/>
        <w:spacing w:line="240" w:lineRule="auto"/>
        <w:ind w:firstLine="567"/>
        <w:rPr>
          <w:rFonts w:ascii="GHEA Grapalat" w:hAnsi="GHEA Grapalat"/>
          <w:sz w:val="20"/>
          <w:lang w:val="es-ES"/>
        </w:rPr>
      </w:pPr>
    </w:p>
    <w:p w14:paraId="32EAF2CB" w14:textId="77777777" w:rsidR="00AD5AC1" w:rsidRPr="00E6597C" w:rsidRDefault="00AD5AC1" w:rsidP="003B5CAC">
      <w:pPr>
        <w:pStyle w:val="norm"/>
        <w:spacing w:line="240" w:lineRule="auto"/>
        <w:ind w:firstLine="567"/>
        <w:rPr>
          <w:rFonts w:ascii="GHEA Grapalat" w:hAnsi="GHEA Grapalat"/>
          <w:sz w:val="20"/>
          <w:lang w:val="es-ES"/>
        </w:rPr>
      </w:pPr>
    </w:p>
    <w:p w14:paraId="68A384BB" w14:textId="77777777" w:rsidR="003B5CAC" w:rsidRPr="00E6597C" w:rsidRDefault="003B5CAC" w:rsidP="003B5CAC">
      <w:pPr>
        <w:pStyle w:val="BodyTextIndent2"/>
        <w:spacing w:line="240" w:lineRule="auto"/>
        <w:ind w:firstLine="567"/>
        <w:rPr>
          <w:rFonts w:ascii="GHEA Grapalat" w:hAnsi="GHEA Grapalat"/>
          <w:lang w:val="es-ES"/>
        </w:rPr>
      </w:pPr>
    </w:p>
    <w:p w14:paraId="6427F796"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14:paraId="6C5226C8" w14:textId="77777777" w:rsidR="003B5CAC" w:rsidRPr="00E6597C" w:rsidRDefault="003B5CAC" w:rsidP="003B5CAC">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26A6B913" w14:textId="77777777" w:rsidR="003B5CAC" w:rsidRPr="00E6597C" w:rsidRDefault="003B5CAC" w:rsidP="003B5CAC">
      <w:pPr>
        <w:pStyle w:val="BodyTextIndent"/>
        <w:spacing w:line="240" w:lineRule="auto"/>
        <w:ind w:firstLine="567"/>
        <w:rPr>
          <w:rFonts w:ascii="GHEA Grapalat" w:hAnsi="GHEA Grapalat"/>
          <w:b/>
          <w:lang w:val="af-ZA"/>
        </w:rPr>
      </w:pPr>
    </w:p>
    <w:p w14:paraId="6516CF76" w14:textId="77777777" w:rsidR="003B5CAC" w:rsidRPr="00E6597C" w:rsidRDefault="003B5CAC" w:rsidP="003B5CAC">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14:paraId="3721DF99" w14:textId="77777777" w:rsidR="003B5CAC" w:rsidRPr="00E6597C" w:rsidRDefault="003B5CAC" w:rsidP="003B5CAC">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14:paraId="298BC27B" w14:textId="77777777" w:rsidR="003B5CAC" w:rsidRPr="00E6597C" w:rsidRDefault="003B5CAC" w:rsidP="003B5CAC">
      <w:pPr>
        <w:ind w:firstLine="567"/>
        <w:jc w:val="center"/>
        <w:rPr>
          <w:rFonts w:ascii="GHEA Grapalat" w:hAnsi="GHEA Grapalat"/>
          <w:b/>
          <w:sz w:val="20"/>
          <w:lang w:val="af-ZA"/>
        </w:rPr>
      </w:pPr>
    </w:p>
    <w:p w14:paraId="68F601D7" w14:textId="77777777" w:rsidR="001C5260" w:rsidRDefault="001C5260" w:rsidP="00EF3662">
      <w:pPr>
        <w:ind w:firstLine="567"/>
        <w:jc w:val="both"/>
        <w:rPr>
          <w:rFonts w:ascii="GHEA Grapalat" w:hAnsi="GHEA Grapalat" w:cs="Sylfaen"/>
          <w:sz w:val="20"/>
          <w:lang w:val="af-ZA"/>
        </w:rPr>
      </w:pPr>
    </w:p>
    <w:p w14:paraId="40B17BAF" w14:textId="77777777" w:rsidR="001C5260" w:rsidRPr="00E6597C" w:rsidRDefault="001C5260"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30ADE8C"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EC264B">
        <w:rPr>
          <w:rFonts w:ascii="GHEA Grapalat" w:hAnsi="GHEA Grapalat" w:cs="Sylfaen"/>
          <w:b/>
          <w:szCs w:val="24"/>
        </w:rPr>
        <w:t>«</w:t>
      </w:r>
      <w:r w:rsidR="0020524C">
        <w:rPr>
          <w:rFonts w:ascii="GHEA Grapalat" w:hAnsi="GHEA Grapalat" w:cs="Sylfaen"/>
          <w:b/>
          <w:szCs w:val="24"/>
        </w:rPr>
        <w:t>1</w:t>
      </w:r>
      <w:r w:rsidR="00EB6FEE">
        <w:rPr>
          <w:rFonts w:ascii="GHEA Grapalat" w:hAnsi="GHEA Grapalat" w:cs="Sylfaen"/>
          <w:b/>
          <w:szCs w:val="24"/>
        </w:rPr>
        <w:t>5</w:t>
      </w:r>
      <w:r w:rsidR="003F79B4" w:rsidRPr="00EC264B">
        <w:rPr>
          <w:rFonts w:ascii="GHEA Grapalat" w:hAnsi="GHEA Grapalat" w:cs="Sylfaen"/>
          <w:b/>
          <w:szCs w:val="24"/>
        </w:rPr>
        <w:t>»</w:t>
      </w:r>
      <w:r w:rsidR="00EC264B" w:rsidRPr="00EC264B">
        <w:rPr>
          <w:rFonts w:ascii="GHEA Grapalat" w:hAnsi="GHEA Grapalat" w:cs="Sylfaen"/>
          <w:b/>
          <w:szCs w:val="24"/>
        </w:rPr>
        <w:t>-</w:t>
      </w:r>
      <w:r w:rsidR="003F79B4" w:rsidRPr="00EC264B">
        <w:rPr>
          <w:rFonts w:ascii="GHEA Grapalat" w:hAnsi="GHEA Grapalat" w:cs="Sylfaen"/>
          <w:b/>
          <w:szCs w:val="24"/>
          <w:lang w:val="ru-RU"/>
        </w:rPr>
        <w:t>րդ</w:t>
      </w:r>
      <w:r w:rsidR="003F79B4" w:rsidRPr="00EC264B">
        <w:rPr>
          <w:rFonts w:ascii="GHEA Grapalat" w:hAnsi="GHEA Grapalat" w:cs="Sylfaen"/>
          <w:b/>
          <w:szCs w:val="24"/>
        </w:rPr>
        <w:t xml:space="preserve"> </w:t>
      </w:r>
      <w:r w:rsidR="003F79B4" w:rsidRPr="00EC264B">
        <w:rPr>
          <w:rFonts w:ascii="GHEA Grapalat" w:hAnsi="GHEA Grapalat" w:cs="Sylfaen"/>
          <w:b/>
          <w:szCs w:val="24"/>
          <w:lang w:val="ru-RU"/>
        </w:rPr>
        <w:t>օրվա</w:t>
      </w:r>
      <w:r w:rsidR="003F79B4" w:rsidRPr="00EC264B">
        <w:rPr>
          <w:rFonts w:ascii="GHEA Grapalat" w:hAnsi="GHEA Grapalat" w:cs="Sylfaen"/>
          <w:b/>
          <w:szCs w:val="24"/>
        </w:rPr>
        <w:t xml:space="preserve"> </w:t>
      </w:r>
      <w:r w:rsidR="00EC264B" w:rsidRPr="00EC264B">
        <w:rPr>
          <w:rFonts w:ascii="GHEA Grapalat" w:hAnsi="GHEA Grapalat"/>
          <w:b/>
          <w:i/>
          <w:lang w:val="hy-AM"/>
        </w:rPr>
        <w:t>ժամը 1</w:t>
      </w:r>
      <w:r w:rsidR="00EB6FEE" w:rsidRPr="0091028A">
        <w:rPr>
          <w:rFonts w:ascii="GHEA Grapalat" w:hAnsi="GHEA Grapalat"/>
          <w:b/>
          <w:i/>
        </w:rPr>
        <w:t>1</w:t>
      </w:r>
      <w:r w:rsidR="00EC264B" w:rsidRPr="00EC264B">
        <w:rPr>
          <w:rFonts w:ascii="GHEA Grapalat" w:hAnsi="GHEA Grapalat"/>
          <w:b/>
          <w:i/>
          <w:lang w:val="hy-AM"/>
        </w:rPr>
        <w:t>:00</w:t>
      </w:r>
      <w:r w:rsidR="00EC264B" w:rsidRPr="00EC264B">
        <w:rPr>
          <w:rFonts w:ascii="GHEA Grapalat" w:hAnsi="GHEA Grapalat" w:cs="Sylfaen"/>
          <w:b/>
          <w:lang w:val="hy-AM"/>
        </w:rPr>
        <w:t>-</w:t>
      </w:r>
      <w:r w:rsidR="003F79B4" w:rsidRPr="00EC264B">
        <w:rPr>
          <w:rFonts w:ascii="GHEA Grapalat" w:hAnsi="GHEA Grapalat" w:cs="Sylfaen"/>
          <w:b/>
          <w:szCs w:val="24"/>
          <w:lang w:val="en-US"/>
        </w:rPr>
        <w:t>ի</w:t>
      </w:r>
      <w:r w:rsidR="003F79B4" w:rsidRPr="00EC264B">
        <w:rPr>
          <w:rFonts w:ascii="GHEA Grapalat" w:hAnsi="GHEA Grapalat" w:cs="Sylfaen"/>
          <w:b/>
          <w:szCs w:val="24"/>
          <w:lang w:val="ru-RU"/>
        </w:rPr>
        <w:t>ն</w:t>
      </w:r>
      <w:r w:rsidR="003F79B4" w:rsidRPr="00E6597C">
        <w:rPr>
          <w:rFonts w:ascii="GHEA Grapalat" w:hAnsi="GHEA Grapalat" w:cs="Sylfaen"/>
          <w:szCs w:val="24"/>
          <w:lang w:val="ru-RU"/>
        </w:rPr>
        <w:t>։</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3C7875AA"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B76C56" w:rsidRDefault="00745561" w:rsidP="00EF3662">
      <w:pPr>
        <w:ind w:firstLine="567"/>
        <w:jc w:val="both"/>
        <w:rPr>
          <w:rFonts w:ascii="GHEA Grapalat" w:hAnsi="GHEA Grapalat" w:cs="Sylfaen"/>
          <w:b/>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B76C56">
        <w:rPr>
          <w:rFonts w:ascii="GHEA Grapalat" w:hAnsi="GHEA Grapalat" w:cs="Sylfaen"/>
          <w:b/>
          <w:sz w:val="20"/>
        </w:rPr>
        <w:t>Ընդ</w:t>
      </w:r>
      <w:r w:rsidR="00B46279" w:rsidRPr="00B76C56">
        <w:rPr>
          <w:rFonts w:ascii="GHEA Grapalat" w:hAnsi="GHEA Grapalat" w:cs="Sylfaen"/>
          <w:b/>
          <w:sz w:val="20"/>
          <w:lang w:val="af-ZA"/>
        </w:rPr>
        <w:t xml:space="preserve"> որում հայտերի բացման </w:t>
      </w:r>
      <w:r w:rsidR="00F7009A" w:rsidRPr="00B76C56">
        <w:rPr>
          <w:rFonts w:ascii="GHEA Grapalat" w:hAnsi="GHEA Grapalat" w:cs="Sylfaen"/>
          <w:b/>
          <w:sz w:val="20"/>
          <w:lang w:val="af-ZA"/>
        </w:rPr>
        <w:t xml:space="preserve">և գնահատման </w:t>
      </w:r>
      <w:r w:rsidR="00B46279" w:rsidRPr="00B76C56">
        <w:rPr>
          <w:rFonts w:ascii="GHEA Grapalat" w:hAnsi="GHEA Grapalat" w:cs="Sylfaen"/>
          <w:b/>
          <w:sz w:val="20"/>
          <w:lang w:val="af-ZA"/>
        </w:rPr>
        <w:t xml:space="preserve">նիստում հանձնաժողովը մերժում է այն հայտերը, </w:t>
      </w:r>
      <w:r w:rsidR="00B46279" w:rsidRPr="00B76C56">
        <w:rPr>
          <w:rFonts w:ascii="GHEA Grapalat" w:hAnsi="GHEA Grapalat" w:cs="Sylfaen"/>
          <w:b/>
          <w:sz w:val="20"/>
        </w:rPr>
        <w:t>որոնցում</w:t>
      </w:r>
      <w:r w:rsidR="00B46279" w:rsidRPr="00B76C56">
        <w:rPr>
          <w:rFonts w:ascii="GHEA Grapalat" w:hAnsi="GHEA Grapalat" w:cs="Sylfaen"/>
          <w:b/>
          <w:sz w:val="20"/>
          <w:lang w:val="af-ZA"/>
        </w:rPr>
        <w:t xml:space="preserve"> </w:t>
      </w:r>
      <w:r w:rsidR="00ED6836" w:rsidRPr="00B76C56">
        <w:rPr>
          <w:rFonts w:ascii="GHEA Grapalat" w:hAnsi="GHEA Grapalat" w:cs="Sylfaen"/>
          <w:b/>
          <w:sz w:val="20"/>
        </w:rPr>
        <w:t>բացակայում</w:t>
      </w:r>
      <w:r w:rsidR="00ED6836" w:rsidRPr="00B76C56">
        <w:rPr>
          <w:rFonts w:ascii="GHEA Grapalat" w:hAnsi="GHEA Grapalat" w:cs="Sylfaen"/>
          <w:b/>
          <w:sz w:val="20"/>
          <w:lang w:val="af-ZA"/>
        </w:rPr>
        <w:t xml:space="preserve"> </w:t>
      </w:r>
      <w:r w:rsidR="006F3F15" w:rsidRPr="00B76C56">
        <w:rPr>
          <w:rFonts w:ascii="GHEA Grapalat" w:hAnsi="GHEA Grapalat" w:cs="Sylfaen"/>
          <w:b/>
          <w:sz w:val="20"/>
          <w:lang w:val="hy-AM"/>
        </w:rPr>
        <w:t>են</w:t>
      </w:r>
      <w:r w:rsidR="00763EF7" w:rsidRPr="00B76C56">
        <w:rPr>
          <w:rFonts w:ascii="GHEA Grapalat" w:hAnsi="GHEA Grapalat" w:cs="Sylfaen"/>
          <w:b/>
          <w:sz w:val="20"/>
          <w:lang w:val="af-ZA"/>
        </w:rPr>
        <w:t xml:space="preserve"> </w:t>
      </w:r>
      <w:r w:rsidR="00ED6836" w:rsidRPr="00B76C56">
        <w:rPr>
          <w:rFonts w:ascii="GHEA Grapalat" w:hAnsi="GHEA Grapalat" w:cs="Sylfaen"/>
          <w:b/>
          <w:sz w:val="20"/>
        </w:rPr>
        <w:t>գնային</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առաջարկ</w:t>
      </w:r>
      <w:r w:rsidR="00771A92" w:rsidRPr="00B76C56">
        <w:rPr>
          <w:rFonts w:ascii="GHEA Grapalat" w:hAnsi="GHEA Grapalat" w:cs="Sylfaen"/>
          <w:b/>
          <w:sz w:val="20"/>
        </w:rPr>
        <w:t>ներ</w:t>
      </w:r>
      <w:r w:rsidR="00ED6836" w:rsidRPr="00B76C56">
        <w:rPr>
          <w:rFonts w:ascii="GHEA Grapalat" w:hAnsi="GHEA Grapalat" w:cs="Sylfaen"/>
          <w:b/>
          <w:sz w:val="20"/>
        </w:rPr>
        <w:t>ը</w:t>
      </w:r>
      <w:r w:rsidR="00ED6836" w:rsidRPr="00B76C56">
        <w:rPr>
          <w:rFonts w:ascii="GHEA Grapalat" w:hAnsi="GHEA Grapalat" w:cs="Sylfaen"/>
          <w:b/>
          <w:sz w:val="20"/>
          <w:lang w:val="af-ZA"/>
        </w:rPr>
        <w:t xml:space="preserve"> </w:t>
      </w:r>
      <w:r w:rsidR="006F3F15" w:rsidRPr="00B76C56">
        <w:rPr>
          <w:rFonts w:ascii="GHEA Grapalat" w:hAnsi="GHEA Grapalat" w:cs="Sylfaen"/>
          <w:b/>
          <w:sz w:val="20"/>
          <w:lang w:val="hy-AM"/>
        </w:rPr>
        <w:t>և/կամ հայտի ապահովումը</w:t>
      </w:r>
      <w:r w:rsidR="006F3F15" w:rsidRPr="00B76C56">
        <w:rPr>
          <w:rFonts w:ascii="GHEA Grapalat" w:hAnsi="GHEA Grapalat" w:cs="Sylfaen"/>
          <w:b/>
          <w:sz w:val="20"/>
          <w:lang w:val="af-ZA"/>
        </w:rPr>
        <w:t xml:space="preserve"> </w:t>
      </w:r>
      <w:r w:rsidR="00ED6836" w:rsidRPr="00B76C56">
        <w:rPr>
          <w:rFonts w:ascii="GHEA Grapalat" w:hAnsi="GHEA Grapalat" w:cs="Sylfaen"/>
          <w:b/>
          <w:sz w:val="20"/>
        </w:rPr>
        <w:t>կամ</w:t>
      </w:r>
      <w:r w:rsidR="00ED6836" w:rsidRPr="00B76C56">
        <w:rPr>
          <w:rFonts w:ascii="GHEA Grapalat" w:hAnsi="GHEA Grapalat" w:cs="Sylfaen"/>
          <w:b/>
          <w:sz w:val="20"/>
          <w:lang w:val="af-ZA"/>
        </w:rPr>
        <w:t xml:space="preserve"> </w:t>
      </w:r>
      <w:r w:rsidR="00771A92" w:rsidRPr="00B76C56">
        <w:rPr>
          <w:rFonts w:ascii="GHEA Grapalat" w:hAnsi="GHEA Grapalat" w:cs="Sylfaen"/>
          <w:b/>
          <w:sz w:val="20"/>
          <w:lang w:val="af-ZA"/>
        </w:rPr>
        <w:t xml:space="preserve">դրանք </w:t>
      </w:r>
      <w:r w:rsidR="00ED6836" w:rsidRPr="00B76C56">
        <w:rPr>
          <w:rFonts w:ascii="GHEA Grapalat" w:hAnsi="GHEA Grapalat" w:cs="Sylfaen"/>
          <w:b/>
          <w:sz w:val="20"/>
        </w:rPr>
        <w:t>ներկայացված</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են</w:t>
      </w:r>
      <w:r w:rsidR="00B1695D" w:rsidRPr="00B76C56">
        <w:rPr>
          <w:rFonts w:ascii="GHEA Grapalat" w:hAnsi="GHEA Grapalat" w:cs="Sylfaen"/>
          <w:b/>
          <w:sz w:val="20"/>
          <w:lang w:val="af-ZA"/>
        </w:rPr>
        <w:t xml:space="preserve"> </w:t>
      </w:r>
      <w:r w:rsidR="00ED6836" w:rsidRPr="00B76C56">
        <w:rPr>
          <w:rFonts w:ascii="GHEA Grapalat" w:hAnsi="GHEA Grapalat" w:cs="Sylfaen"/>
          <w:b/>
          <w:sz w:val="20"/>
        </w:rPr>
        <w:t>հրավերի</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պահանջներին</w:t>
      </w:r>
      <w:r w:rsidR="00ED6836" w:rsidRPr="00B76C56">
        <w:rPr>
          <w:rFonts w:ascii="GHEA Grapalat" w:hAnsi="GHEA Grapalat" w:cs="Sylfaen"/>
          <w:b/>
          <w:sz w:val="20"/>
          <w:lang w:val="af-ZA"/>
        </w:rPr>
        <w:t xml:space="preserve"> </w:t>
      </w:r>
      <w:r w:rsidR="00ED6836" w:rsidRPr="00B76C56">
        <w:rPr>
          <w:rFonts w:ascii="GHEA Grapalat" w:hAnsi="GHEA Grapalat" w:cs="Sylfaen"/>
          <w:b/>
          <w:sz w:val="20"/>
        </w:rPr>
        <w:t>անհամապատասխան</w:t>
      </w:r>
      <w:r w:rsidR="00F61898" w:rsidRPr="00B76C56">
        <w:rPr>
          <w:rFonts w:ascii="GHEA Grapalat" w:hAnsi="GHEA Grapalat" w:cs="Sylfaen"/>
          <w:b/>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79EB7A11"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1369BD" w:rsidRPr="004B52EC">
        <w:rPr>
          <w:rFonts w:ascii="GHEA Grapalat" w:hAnsi="GHEA Grapalat" w:cs="Sylfaen"/>
          <w:b/>
          <w:i w:val="0"/>
          <w:lang w:val="hy-AM"/>
        </w:rPr>
        <w:t>ՀՀ Կենտրոնական բանկի կողմից սահմանված</w:t>
      </w:r>
      <w:r w:rsidR="001369BD" w:rsidRPr="000A0060">
        <w:rPr>
          <w:rFonts w:ascii="GHEA Grapalat" w:hAnsi="GHEA Grapalat" w:cs="Sylfaen"/>
          <w:b/>
          <w:i w:val="0"/>
          <w:lang w:val="af-ZA"/>
        </w:rPr>
        <w:t xml:space="preserve"> </w:t>
      </w:r>
      <w:r w:rsidR="001369BD">
        <w:rPr>
          <w:rFonts w:ascii="GHEA Grapalat" w:hAnsi="GHEA Grapalat" w:cs="Sylfaen"/>
          <w:b/>
          <w:i w:val="0"/>
          <w:lang w:val="af-ZA"/>
        </w:rPr>
        <w:t xml:space="preserve">տվյալ </w:t>
      </w:r>
      <w:r w:rsidR="001369BD" w:rsidRPr="004B52EC">
        <w:rPr>
          <w:rFonts w:ascii="GHEA Grapalat" w:hAnsi="GHEA Grapalat" w:cs="Sylfaen"/>
          <w:b/>
          <w:i w:val="0"/>
          <w:lang w:val="hy-AM"/>
        </w:rPr>
        <w:t xml:space="preserve">օրվա </w:t>
      </w:r>
      <w:r w:rsidR="00263447">
        <w:rPr>
          <w:rStyle w:val="FootnoteReference"/>
          <w:rFonts w:ascii="GHEA Grapalat" w:hAnsi="GHEA Grapalat" w:cs="Sylfaen"/>
          <w:i w:val="0"/>
          <w:szCs w:val="24"/>
          <w:lang w:val="af-ZA"/>
        </w:rPr>
        <w:footnoteReference w:id="4"/>
      </w:r>
      <w:r w:rsidR="001369BD" w:rsidRPr="00925555">
        <w:rPr>
          <w:rFonts w:ascii="GHEA Grapalat" w:hAnsi="GHEA Grapalat" w:cs="Sylfaen"/>
          <w:b/>
          <w:i w:val="0"/>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6" w:name="_Hlk9262487"/>
      <w:r w:rsidR="00476579" w:rsidRPr="00E6597C">
        <w:rPr>
          <w:rFonts w:ascii="GHEA Grapalat" w:hAnsi="GHEA Grapalat" w:cs="Sylfaen"/>
          <w:sz w:val="20"/>
          <w:szCs w:val="24"/>
          <w:lang w:val="hy-AM" w:eastAsia="en-US"/>
        </w:rPr>
        <w:t xml:space="preserve"> </w:t>
      </w:r>
      <w:bookmarkEnd w:id="6"/>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6AC011F0"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w:t>
      </w:r>
      <w:r w:rsidR="00197410">
        <w:rPr>
          <w:rFonts w:ascii="GHEA Grapalat" w:hAnsi="GHEA Grapalat" w:cs="Sylfaen"/>
          <w:szCs w:val="24"/>
          <w:lang w:val="hy-AM"/>
        </w:rPr>
        <w:t xml:space="preserve"> </w:t>
      </w:r>
      <w:r w:rsidR="006F3F15" w:rsidRPr="00F40755">
        <w:rPr>
          <w:rFonts w:ascii="GHEA Grapalat" w:hAnsi="GHEA Grapalat" w:cs="Sylfaen"/>
          <w:szCs w:val="24"/>
          <w:lang w:val="hy-AM"/>
        </w:rPr>
        <w:t>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 xml:space="preserve">ն մեջ մանրամասն նկարագրվում են հայտերի գնահատման արդյունքում արձանագրված անհամապատասխանությունները և </w:t>
      </w:r>
      <w:r w:rsidR="00F025FC" w:rsidRPr="00E6597C">
        <w:rPr>
          <w:rFonts w:ascii="GHEA Grapalat" w:hAnsi="GHEA Grapalat" w:cs="Sylfaen"/>
          <w:lang w:val="hy-AM"/>
        </w:rPr>
        <w:lastRenderedPageBreak/>
        <w:t>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7777777" w:rsidR="00653DBE" w:rsidRPr="0023252B" w:rsidRDefault="00A150A9"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lastRenderedPageBreak/>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514934B" w:rsidR="00120F8A" w:rsidRPr="00057EFE" w:rsidRDefault="00120F8A" w:rsidP="00120F8A">
      <w:pPr>
        <w:pStyle w:val="BodyTextIndent2"/>
        <w:spacing w:line="240" w:lineRule="auto"/>
        <w:ind w:firstLine="567"/>
        <w:rPr>
          <w:rFonts w:ascii="GHEA Grapalat" w:hAnsi="GHEA Grapalat" w:cs="Sylfaen"/>
          <w:b/>
          <w:lang w:val="hy-AM"/>
        </w:rPr>
      </w:pP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սույն</w:t>
      </w:r>
      <w:r w:rsidRPr="00057EFE">
        <w:rPr>
          <w:rFonts w:ascii="GHEA Grapalat" w:hAnsi="GHEA Grapalat" w:cs="Arial"/>
          <w:b/>
          <w:lang w:val="es-ES"/>
        </w:rPr>
        <w:t xml:space="preserve"> </w:t>
      </w:r>
      <w:r w:rsidRPr="00057EFE">
        <w:rPr>
          <w:rFonts w:ascii="GHEA Grapalat" w:hAnsi="GHEA Grapalat" w:cs="Sylfaen"/>
          <w:b/>
          <w:lang w:val="es-ES"/>
        </w:rPr>
        <w:t>ընթացակարգի</w:t>
      </w:r>
      <w:r w:rsidRPr="00057EFE">
        <w:rPr>
          <w:rFonts w:ascii="GHEA Grapalat" w:hAnsi="GHEA Grapalat" w:cs="Arial"/>
          <w:b/>
          <w:lang w:val="es-ES"/>
        </w:rPr>
        <w:t xml:space="preserve"> </w:t>
      </w:r>
      <w:r w:rsidRPr="00057EFE">
        <w:rPr>
          <w:rFonts w:ascii="GHEA Grapalat" w:hAnsi="GHEA Grapalat" w:cs="Sylfaen"/>
          <w:b/>
          <w:lang w:val="es-ES"/>
        </w:rPr>
        <w:t xml:space="preserve">դեպքում « </w:t>
      </w:r>
      <w:r w:rsidR="00057EFE" w:rsidRPr="00057EFE">
        <w:rPr>
          <w:rFonts w:ascii="GHEA Grapalat" w:hAnsi="GHEA Grapalat" w:cs="Sylfaen"/>
          <w:b/>
          <w:lang w:val="es-ES"/>
        </w:rPr>
        <w:t>10</w:t>
      </w:r>
      <w:r w:rsidRPr="00057EFE">
        <w:rPr>
          <w:rFonts w:ascii="GHEA Grapalat" w:hAnsi="GHEA Grapalat" w:cs="Sylfaen"/>
          <w:b/>
          <w:lang w:val="es-ES"/>
        </w:rPr>
        <w:t xml:space="preserve"> » օրացուցային</w:t>
      </w:r>
      <w:r w:rsidRPr="00057EFE">
        <w:rPr>
          <w:rFonts w:ascii="GHEA Grapalat" w:hAnsi="GHEA Grapalat" w:cs="Arial"/>
          <w:b/>
          <w:lang w:val="es-ES"/>
        </w:rPr>
        <w:t xml:space="preserve"> </w:t>
      </w:r>
      <w:r w:rsidRPr="00057EFE">
        <w:rPr>
          <w:rFonts w:ascii="GHEA Grapalat" w:hAnsi="GHEA Grapalat" w:cs="Sylfaen"/>
          <w:b/>
          <w:lang w:val="es-ES"/>
        </w:rPr>
        <w:t>օր</w:t>
      </w:r>
      <w:r w:rsidRPr="00057EFE">
        <w:rPr>
          <w:rFonts w:ascii="GHEA Grapalat" w:hAnsi="GHEA Grapalat" w:cs="Arial"/>
          <w:b/>
          <w:lang w:val="es-ES"/>
        </w:rPr>
        <w:t xml:space="preserve"> </w:t>
      </w:r>
      <w:r w:rsidRPr="00057EFE">
        <w:rPr>
          <w:rFonts w:ascii="GHEA Grapalat" w:hAnsi="GHEA Grapalat" w:cs="Sylfaen"/>
          <w:b/>
          <w:lang w:val="es-ES"/>
        </w:rPr>
        <w:t>է</w:t>
      </w:r>
      <w:r w:rsidRPr="00057EFE">
        <w:rPr>
          <w:rFonts w:ascii="GHEA Grapalat" w:hAnsi="GHEA Grapalat" w:cs="Tahoma"/>
          <w:b/>
          <w:lang w:val="es-ES"/>
        </w:rPr>
        <w:t>։</w:t>
      </w:r>
      <w:r w:rsidRPr="00057EFE">
        <w:rPr>
          <w:rFonts w:ascii="GHEA Grapalat" w:hAnsi="GHEA Grapalat"/>
          <w:b/>
          <w:lang w:val="es-ES"/>
        </w:rPr>
        <w:t xml:space="preserve"> </w:t>
      </w:r>
      <w:r w:rsidRPr="00057EFE">
        <w:rPr>
          <w:rFonts w:ascii="GHEA Grapalat" w:hAnsi="GHEA Grapalat" w:cs="Sylfaen"/>
          <w:b/>
          <w:lang w:val="es-ES"/>
        </w:rPr>
        <w:t>Անգործության</w:t>
      </w:r>
      <w:r w:rsidRPr="00057EFE">
        <w:rPr>
          <w:rFonts w:ascii="GHEA Grapalat" w:hAnsi="GHEA Grapalat" w:cs="Arial"/>
          <w:b/>
          <w:lang w:val="es-ES"/>
        </w:rPr>
        <w:t xml:space="preserve"> </w:t>
      </w:r>
      <w:r w:rsidRPr="00057EFE">
        <w:rPr>
          <w:rFonts w:ascii="GHEA Grapalat" w:hAnsi="GHEA Grapalat" w:cs="Sylfaen"/>
          <w:b/>
          <w:lang w:val="es-ES"/>
        </w:rPr>
        <w:t>ժամկետը</w:t>
      </w:r>
      <w:r w:rsidRPr="00057EFE">
        <w:rPr>
          <w:rFonts w:ascii="GHEA Grapalat" w:hAnsi="GHEA Grapalat" w:cs="Arial"/>
          <w:b/>
          <w:lang w:val="es-ES"/>
        </w:rPr>
        <w:t xml:space="preserve"> </w:t>
      </w:r>
      <w:r w:rsidRPr="00057EFE">
        <w:rPr>
          <w:rFonts w:ascii="GHEA Grapalat" w:hAnsi="GHEA Grapalat" w:cs="Sylfaen"/>
          <w:b/>
          <w:lang w:val="es-ES"/>
        </w:rPr>
        <w:t>կիրառելի</w:t>
      </w:r>
      <w:r w:rsidRPr="00057EFE">
        <w:rPr>
          <w:rFonts w:ascii="GHEA Grapalat" w:hAnsi="GHEA Grapalat" w:cs="Sylfaen"/>
          <w:b/>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58FE3C69"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906132" w:rsidRPr="00532617">
        <w:rPr>
          <w:rFonts w:ascii="GHEA Grapalat" w:hAnsi="GHEA Grapalat" w:cs="Sylfaen"/>
          <w:sz w:val="20"/>
          <w:lang w:val="hy-AM"/>
        </w:rPr>
        <w:t>Որակավորման</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hy-AM"/>
        </w:rPr>
        <w:t>և</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hy-AM"/>
        </w:rPr>
        <w:t>պ</w:t>
      </w:r>
      <w:r w:rsidR="00906132" w:rsidRPr="00532617">
        <w:rPr>
          <w:rFonts w:ascii="GHEA Grapalat" w:hAnsi="GHEA Grapalat" w:cs="Sylfaen"/>
          <w:sz w:val="20"/>
          <w:lang w:val="ru-RU"/>
        </w:rPr>
        <w:t>այմանագրի</w:t>
      </w:r>
      <w:r w:rsidR="00906132" w:rsidRPr="00532617">
        <w:rPr>
          <w:rFonts w:ascii="GHEA Grapalat" w:hAnsi="GHEA Grapalat" w:cs="Sylfaen"/>
          <w:sz w:val="20"/>
          <w:lang w:val="hy-AM"/>
        </w:rPr>
        <w:t xml:space="preserve"> </w:t>
      </w:r>
      <w:r w:rsidR="00906132" w:rsidRPr="00532617">
        <w:rPr>
          <w:rFonts w:ascii="GHEA Grapalat" w:hAnsi="GHEA Grapalat" w:cs="Sylfaen"/>
          <w:sz w:val="20"/>
          <w:lang w:val="ru-RU"/>
        </w:rPr>
        <w:t>ապահովում</w:t>
      </w:r>
      <w:r w:rsidR="00906132" w:rsidRPr="00532617">
        <w:rPr>
          <w:rFonts w:ascii="GHEA Grapalat" w:hAnsi="GHEA Grapalat" w:cs="Sylfaen"/>
          <w:sz w:val="20"/>
          <w:lang w:val="hy-AM"/>
        </w:rPr>
        <w:t>ները</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ներկայացնելու</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պահանջի</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հիման</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վրա</w:t>
      </w:r>
      <w:r w:rsidR="00906132" w:rsidRPr="00532617">
        <w:rPr>
          <w:rFonts w:ascii="GHEA Grapalat" w:hAnsi="GHEA Grapalat" w:cs="Sylfaen"/>
          <w:sz w:val="20"/>
          <w:lang w:val="af-ZA"/>
        </w:rPr>
        <w:t xml:space="preserve">, </w:t>
      </w:r>
      <w:r w:rsidR="00906132" w:rsidRPr="00532617">
        <w:rPr>
          <w:rFonts w:ascii="GHEA Grapalat" w:hAnsi="GHEA Grapalat" w:cs="Sylfaen"/>
          <w:sz w:val="20"/>
          <w:lang w:val="ru-RU"/>
        </w:rPr>
        <w:t>այն</w:t>
      </w:r>
      <w:r w:rsidR="00906132" w:rsidRPr="00532617">
        <w:rPr>
          <w:rFonts w:ascii="GHEA Grapalat" w:hAnsi="GHEA Grapalat" w:cs="Sylfaen"/>
          <w:sz w:val="20"/>
          <w:lang w:val="af-ZA"/>
        </w:rPr>
        <w:t xml:space="preserve"> </w:t>
      </w:r>
      <w:r w:rsidR="00906132" w:rsidRPr="008960F6">
        <w:rPr>
          <w:rFonts w:ascii="GHEA Grapalat" w:hAnsi="GHEA Grapalat" w:cs="Sylfaen"/>
          <w:sz w:val="20"/>
          <w:lang w:val="ru-RU"/>
        </w:rPr>
        <w:t>ստանալու</w:t>
      </w:r>
      <w:r w:rsidR="00906132" w:rsidRPr="003B269F">
        <w:rPr>
          <w:rFonts w:ascii="GHEA Grapalat" w:hAnsi="GHEA Grapalat" w:cs="Sylfaen"/>
          <w:sz w:val="20"/>
          <w:lang w:val="af-ZA"/>
        </w:rPr>
        <w:t xml:space="preserve"> </w:t>
      </w:r>
      <w:r w:rsidR="00906132" w:rsidRPr="003B269F">
        <w:rPr>
          <w:rFonts w:ascii="GHEA Grapalat" w:hAnsi="GHEA Grapalat" w:cs="Sylfaen"/>
          <w:sz w:val="20"/>
          <w:lang w:val="ru-RU"/>
        </w:rPr>
        <w:t>օրվանից</w:t>
      </w:r>
      <w:r w:rsidR="00906132" w:rsidRPr="003B269F">
        <w:rPr>
          <w:rFonts w:ascii="GHEA Grapalat" w:hAnsi="GHEA Grapalat" w:cs="Sylfaen"/>
          <w:sz w:val="20"/>
          <w:lang w:val="af-ZA"/>
        </w:rPr>
        <w:t xml:space="preserve"> </w:t>
      </w:r>
      <w:r w:rsidR="00906132">
        <w:rPr>
          <w:rFonts w:ascii="GHEA Grapalat" w:hAnsi="GHEA Grapalat" w:cs="Sylfaen"/>
          <w:sz w:val="20"/>
          <w:lang w:val="hy-AM"/>
        </w:rPr>
        <w:t xml:space="preserve">հետո </w:t>
      </w:r>
      <w:r w:rsidR="00906132" w:rsidRPr="003B269F">
        <w:rPr>
          <w:rFonts w:ascii="GHEA Grapalat" w:hAnsi="GHEA Grapalat" w:cs="Sylfaen"/>
          <w:sz w:val="20"/>
          <w:lang w:val="hy-AM"/>
        </w:rPr>
        <w:t xml:space="preserve">5 </w:t>
      </w:r>
      <w:r w:rsidR="00906132" w:rsidRPr="00507CF0">
        <w:rPr>
          <w:rFonts w:ascii="GHEA Grapalat" w:hAnsi="GHEA Grapalat" w:cs="Sylfaen"/>
          <w:sz w:val="20"/>
          <w:lang w:val="af-ZA"/>
        </w:rPr>
        <w:t xml:space="preserve">աշխատանքային </w:t>
      </w:r>
      <w:r w:rsidR="00906132" w:rsidRPr="00507CF0">
        <w:rPr>
          <w:rFonts w:ascii="GHEA Grapalat" w:hAnsi="GHEA Grapalat" w:cs="Sylfaen"/>
          <w:sz w:val="20"/>
          <w:lang w:val="ru-RU"/>
        </w:rPr>
        <w:t>օրվա</w:t>
      </w:r>
      <w:r w:rsidR="00906132" w:rsidRPr="00507CF0">
        <w:rPr>
          <w:rFonts w:ascii="GHEA Grapalat" w:hAnsi="GHEA Grapalat" w:cs="Sylfaen"/>
          <w:sz w:val="20"/>
          <w:lang w:val="af-ZA"/>
        </w:rPr>
        <w:t xml:space="preserve"> </w:t>
      </w:r>
      <w:r w:rsidR="00906132" w:rsidRPr="00EF056B">
        <w:rPr>
          <w:rFonts w:ascii="GHEA Grapalat" w:hAnsi="GHEA Grapalat" w:cs="Sylfaen"/>
          <w:sz w:val="20"/>
          <w:lang w:val="ru-RU"/>
        </w:rPr>
        <w:t>ընթացքում</w:t>
      </w:r>
      <w:r w:rsidR="00906132" w:rsidRPr="00675DB0">
        <w:rPr>
          <w:rFonts w:ascii="GHEA Grapalat" w:hAnsi="GHEA Grapalat" w:cs="Sylfaen"/>
          <w:sz w:val="20"/>
          <w:lang w:val="af-ZA"/>
        </w:rPr>
        <w:t xml:space="preserve">, </w:t>
      </w:r>
      <w:r w:rsidR="00906132" w:rsidRPr="00675DB0">
        <w:rPr>
          <w:rFonts w:ascii="GHEA Grapalat" w:hAnsi="GHEA Grapalat" w:cs="Sylfaen"/>
          <w:sz w:val="20"/>
          <w:lang w:val="ru-RU"/>
        </w:rPr>
        <w:t>ընտրված</w:t>
      </w:r>
      <w:r w:rsidR="00906132" w:rsidRPr="00675DB0">
        <w:rPr>
          <w:rFonts w:ascii="GHEA Grapalat" w:hAnsi="GHEA Grapalat" w:cs="Sylfaen"/>
          <w:sz w:val="20"/>
          <w:lang w:val="af-ZA"/>
        </w:rPr>
        <w:t xml:space="preserve"> </w:t>
      </w:r>
      <w:r w:rsidR="00906132" w:rsidRPr="00B85339">
        <w:rPr>
          <w:rFonts w:ascii="GHEA Grapalat" w:hAnsi="GHEA Grapalat" w:cs="Sylfaen"/>
          <w:sz w:val="20"/>
          <w:lang w:val="ru-RU"/>
        </w:rPr>
        <w:t>մասնակիցը</w:t>
      </w:r>
      <w:r w:rsidR="00906132" w:rsidRPr="00840613">
        <w:rPr>
          <w:rFonts w:ascii="GHEA Grapalat" w:hAnsi="GHEA Grapalat" w:cs="Sylfaen"/>
          <w:sz w:val="20"/>
          <w:lang w:val="af-ZA"/>
        </w:rPr>
        <w:t xml:space="preserve"> </w:t>
      </w:r>
      <w:r w:rsidR="00906132" w:rsidRPr="00840613">
        <w:rPr>
          <w:rFonts w:ascii="GHEA Grapalat" w:hAnsi="GHEA Grapalat" w:cs="Sylfaen"/>
          <w:sz w:val="20"/>
          <w:lang w:val="ru-RU"/>
        </w:rPr>
        <w:t>պարտավոր</w:t>
      </w:r>
      <w:r w:rsidR="00906132" w:rsidRPr="004C6D52">
        <w:rPr>
          <w:rFonts w:ascii="GHEA Grapalat" w:hAnsi="GHEA Grapalat" w:cs="Sylfaen"/>
          <w:sz w:val="20"/>
          <w:lang w:val="af-ZA"/>
        </w:rPr>
        <w:t xml:space="preserve"> </w:t>
      </w:r>
      <w:r w:rsidR="00906132" w:rsidRPr="006D2E03">
        <w:rPr>
          <w:rFonts w:ascii="GHEA Grapalat" w:hAnsi="GHEA Grapalat" w:cs="Sylfaen"/>
          <w:sz w:val="20"/>
          <w:lang w:val="ru-RU"/>
        </w:rPr>
        <w:t>է</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ru-RU"/>
        </w:rPr>
        <w:t>ներկայացնել</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որակավորման</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և</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ru-RU"/>
        </w:rPr>
        <w:t>պայմանագրի</w:t>
      </w:r>
      <w:r w:rsidR="00906132" w:rsidRPr="006D2E03">
        <w:rPr>
          <w:rFonts w:ascii="GHEA Grapalat" w:hAnsi="GHEA Grapalat" w:cs="Sylfaen"/>
          <w:sz w:val="20"/>
          <w:lang w:val="hy-AM"/>
        </w:rPr>
        <w:t xml:space="preserve"> </w:t>
      </w:r>
      <w:r w:rsidR="00906132" w:rsidRPr="006D2E03">
        <w:rPr>
          <w:rFonts w:ascii="GHEA Grapalat" w:hAnsi="GHEA Grapalat" w:cs="Sylfaen"/>
          <w:sz w:val="20"/>
          <w:lang w:val="ru-RU"/>
        </w:rPr>
        <w:t>ապահովում</w:t>
      </w:r>
      <w:r w:rsidR="00906132" w:rsidRPr="006D2E03">
        <w:rPr>
          <w:rFonts w:ascii="GHEA Grapalat" w:hAnsi="GHEA Grapalat" w:cs="Sylfaen"/>
          <w:sz w:val="20"/>
          <w:lang w:val="hy-AM"/>
        </w:rPr>
        <w:t>ներ</w:t>
      </w:r>
      <w:r w:rsidR="00906132" w:rsidRPr="006D2E03">
        <w:rPr>
          <w:rFonts w:ascii="GHEA Grapalat" w:hAnsi="GHEA Grapalat" w:cs="Sylfaen"/>
          <w:sz w:val="20"/>
          <w:lang w:val="ru-RU"/>
        </w:rPr>
        <w:t>։</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մասնակցի</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հետ</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պայմանագիր</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կնքվում</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եթե</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վերջինս</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ներկայացնում</w:t>
      </w:r>
      <w:r w:rsidR="00906132" w:rsidRPr="006D2E03">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6D2E0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F84B2C">
        <w:rPr>
          <w:rStyle w:val="FootnoteReference"/>
          <w:rFonts w:ascii="GHEA Grapalat" w:hAnsi="GHEA Grapalat" w:cs="Sylfaen"/>
          <w:sz w:val="20"/>
          <w:lang w:val="hy-AM"/>
        </w:rPr>
        <w:footnoteReference w:id="5"/>
      </w:r>
    </w:p>
    <w:p w14:paraId="210F8E4A" w14:textId="57D372A3"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906132" w:rsidRPr="00906132">
        <w:rPr>
          <w:rFonts w:ascii="GHEA Grapalat" w:hAnsi="GHEA Grapalat" w:cs="Sylfaen"/>
          <w:b/>
          <w:sz w:val="20"/>
          <w:lang w:val="hy-AM"/>
        </w:rPr>
        <w:t>Որակավորման</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ապահովումը</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ներկայացվում</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է</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 xml:space="preserve">տուժանքի </w:t>
      </w:r>
      <w:r w:rsidR="00906132" w:rsidRPr="00906132">
        <w:rPr>
          <w:rFonts w:ascii="GHEA Grapalat" w:hAnsi="GHEA Grapalat" w:cs="Sylfaen"/>
          <w:b/>
          <w:sz w:val="20"/>
          <w:lang w:val="af-ZA"/>
        </w:rPr>
        <w:t>(</w:t>
      </w:r>
      <w:r w:rsidR="00906132" w:rsidRPr="00906132">
        <w:rPr>
          <w:rFonts w:ascii="GHEA Grapalat" w:hAnsi="GHEA Grapalat" w:cs="Sylfaen"/>
          <w:b/>
          <w:sz w:val="20"/>
          <w:lang w:val="hy-AM"/>
        </w:rPr>
        <w:t>հավելված 4</w:t>
      </w:r>
      <w:r w:rsidR="00906132" w:rsidRPr="00906132">
        <w:rPr>
          <w:rFonts w:ascii="Cambria Math" w:hAnsi="Cambria Math" w:cs="Cambria Math"/>
          <w:b/>
          <w:sz w:val="20"/>
          <w:lang w:val="hy-AM"/>
        </w:rPr>
        <w:t>․</w:t>
      </w:r>
      <w:r w:rsidR="00906132" w:rsidRPr="00906132">
        <w:rPr>
          <w:rFonts w:ascii="GHEA Grapalat" w:hAnsi="GHEA Grapalat" w:cs="Sylfaen"/>
          <w:b/>
          <w:sz w:val="20"/>
          <w:lang w:val="hy-AM"/>
        </w:rPr>
        <w:t>2</w:t>
      </w:r>
      <w:r w:rsidR="00906132" w:rsidRPr="00906132">
        <w:rPr>
          <w:rFonts w:ascii="GHEA Grapalat" w:hAnsi="GHEA Grapalat" w:cs="Sylfaen"/>
          <w:b/>
          <w:sz w:val="20"/>
          <w:lang w:val="af-ZA"/>
        </w:rPr>
        <w:t>)</w:t>
      </w:r>
      <w:r w:rsidR="00906132" w:rsidRPr="00906132">
        <w:rPr>
          <w:rFonts w:ascii="GHEA Grapalat" w:hAnsi="GHEA Grapalat" w:cs="Sylfaen"/>
          <w:b/>
          <w:sz w:val="20"/>
          <w:lang w:val="hy-AM"/>
        </w:rPr>
        <w:t xml:space="preserve"> </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կամ</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կանխիկ</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փողի</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ձևով</w:t>
      </w:r>
      <w:r w:rsidR="00906132" w:rsidRPr="00A71D81">
        <w:rPr>
          <w:rFonts w:ascii="GHEA Grapalat" w:hAnsi="GHEA Grapalat" w:cs="Sylfaen"/>
          <w:sz w:val="20"/>
          <w:lang w:val="hy-AM"/>
        </w:rPr>
        <w:t>:</w:t>
      </w:r>
      <w:r w:rsidR="00906132" w:rsidRPr="00A71D81">
        <w:rPr>
          <w:rFonts w:ascii="GHEA Grapalat" w:hAnsi="GHEA Grapalat" w:cs="Sylfaen"/>
          <w:sz w:val="20"/>
          <w:lang w:val="af-ZA"/>
        </w:rPr>
        <w:t xml:space="preserve"> Ընդ որում ապահովումը</w:t>
      </w:r>
      <w:r w:rsidR="00906132" w:rsidRPr="00A71D81">
        <w:rPr>
          <w:rFonts w:ascii="GHEA Grapalat" w:hAnsi="GHEA Grapalat"/>
          <w:color w:val="000000"/>
          <w:shd w:val="clear" w:color="auto" w:fill="FFFFFF"/>
          <w:lang w:val="af-ZA"/>
        </w:rPr>
        <w:t xml:space="preserve"> </w:t>
      </w:r>
      <w:r w:rsidR="00906132" w:rsidRPr="006D2E03">
        <w:rPr>
          <w:rFonts w:ascii="GHEA Grapalat" w:hAnsi="GHEA Grapalat" w:cs="Sylfaen"/>
          <w:sz w:val="20"/>
          <w:lang w:val="hy-AM"/>
        </w:rPr>
        <w:t>պետք</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է</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վավեր</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լինի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առնվազն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մինչև</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պայմանագրի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կատարման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արդյունքը</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պատվիրատուի</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կողմից</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ամբողջական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ընդունվելու</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օրվան</w:t>
      </w:r>
      <w:r w:rsidR="00906132" w:rsidRPr="00A71D81">
        <w:rPr>
          <w:rFonts w:ascii="GHEA Grapalat" w:hAnsi="GHEA Grapalat" w:cs="Sylfaen"/>
          <w:sz w:val="20"/>
          <w:lang w:val="af-ZA"/>
        </w:rPr>
        <w:t xml:space="preserve"> </w:t>
      </w:r>
      <w:r w:rsidR="00906132" w:rsidRPr="006D2E03">
        <w:rPr>
          <w:rFonts w:ascii="GHEA Grapalat" w:hAnsi="GHEA Grapalat" w:cs="Sylfaen"/>
          <w:sz w:val="20"/>
          <w:lang w:val="hy-AM"/>
        </w:rPr>
        <w:t>հաջորդող</w:t>
      </w:r>
      <w:r w:rsidR="00906132" w:rsidRPr="00A71D81">
        <w:rPr>
          <w:rFonts w:ascii="GHEA Grapalat" w:hAnsi="GHEA Grapalat" w:cs="Sylfaen"/>
          <w:sz w:val="20"/>
          <w:lang w:val="af-ZA"/>
        </w:rPr>
        <w:t xml:space="preserve"> </w:t>
      </w:r>
      <w:r w:rsidR="00906132" w:rsidRPr="00906132">
        <w:rPr>
          <w:rFonts w:ascii="GHEA Grapalat" w:hAnsi="GHEA Grapalat" w:cs="Sylfaen"/>
          <w:b/>
          <w:sz w:val="20"/>
          <w:lang w:val="hy-AM"/>
        </w:rPr>
        <w:t>2</w:t>
      </w:r>
      <w:r w:rsidR="00906132" w:rsidRPr="00906132">
        <w:rPr>
          <w:rFonts w:ascii="GHEA Grapalat" w:hAnsi="GHEA Grapalat" w:cs="Sylfaen"/>
          <w:b/>
          <w:sz w:val="20"/>
          <w:lang w:val="af-ZA"/>
        </w:rPr>
        <w:t>0-</w:t>
      </w:r>
      <w:r w:rsidR="00906132" w:rsidRPr="00906132">
        <w:rPr>
          <w:rFonts w:ascii="GHEA Grapalat" w:hAnsi="GHEA Grapalat" w:cs="Sylfaen"/>
          <w:b/>
          <w:sz w:val="20"/>
          <w:lang w:val="hy-AM"/>
        </w:rPr>
        <w:t>րդ</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աշխատանքային</w:t>
      </w:r>
      <w:r w:rsidR="00906132" w:rsidRPr="00906132">
        <w:rPr>
          <w:rFonts w:ascii="GHEA Grapalat" w:hAnsi="GHEA Grapalat" w:cs="Sylfaen"/>
          <w:b/>
          <w:sz w:val="20"/>
          <w:lang w:val="af-ZA"/>
        </w:rPr>
        <w:t xml:space="preserve"> </w:t>
      </w:r>
      <w:r w:rsidR="00906132" w:rsidRPr="00906132">
        <w:rPr>
          <w:rFonts w:ascii="GHEA Grapalat" w:hAnsi="GHEA Grapalat" w:cs="Sylfaen"/>
          <w:b/>
          <w:sz w:val="20"/>
          <w:lang w:val="hy-AM"/>
        </w:rPr>
        <w:t>օրը</w:t>
      </w:r>
      <w:r w:rsidR="008D6C6C" w:rsidRPr="001A66F4">
        <w:rPr>
          <w:rFonts w:ascii="GHEA Grapalat" w:hAnsi="GHEA Grapalat" w:cs="Sylfaen"/>
          <w:b/>
          <w:sz w:val="20"/>
          <w:lang w:val="af-ZA"/>
        </w:rPr>
        <w:t xml:space="preserve"> </w:t>
      </w:r>
      <w:r w:rsidR="008D6C6C" w:rsidRPr="001A66F4">
        <w:rPr>
          <w:rFonts w:ascii="GHEA Grapalat" w:hAnsi="GHEA Grapalat" w:cs="Arial"/>
          <w:b/>
          <w:sz w:val="20"/>
        </w:rPr>
        <w:t>ներառյալ</w:t>
      </w:r>
      <w:r w:rsidR="008D6C6C" w:rsidRPr="007F147C">
        <w:rPr>
          <w:rFonts w:ascii="GHEA Grapalat" w:hAnsi="GHEA Grapalat" w:cs="Arial"/>
          <w:sz w:val="20"/>
          <w:lang w:val="af-ZA"/>
        </w:rPr>
        <w:t>:</w:t>
      </w:r>
      <w:r w:rsidR="00D90E1A">
        <w:rPr>
          <w:rStyle w:val="FootnoteReference"/>
          <w:rFonts w:ascii="GHEA Grapalat" w:hAnsi="GHEA Grapalat" w:cs="Arial"/>
          <w:sz w:val="20"/>
          <w:lang w:val="af-ZA"/>
        </w:rPr>
        <w:footnoteReference w:id="6"/>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3D10336A" w:rsidR="0034164E" w:rsidRPr="00D838EB" w:rsidRDefault="0034164E" w:rsidP="00265A5A">
      <w:pPr>
        <w:pStyle w:val="NormalWeb"/>
        <w:shd w:val="clear" w:color="auto" w:fill="FFFFFF"/>
        <w:spacing w:before="0" w:beforeAutospacing="0" w:after="0" w:afterAutospacing="0"/>
        <w:ind w:firstLine="375"/>
        <w:jc w:val="both"/>
        <w:rPr>
          <w:rFonts w:ascii="GHEA Grapalat" w:hAnsi="GHEA Grapalat" w:cs="Arial"/>
          <w:b/>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վերադարձման այդ համաձայնագիրը (համաձայնագրերը) </w:t>
      </w:r>
      <w:r w:rsidRPr="00D838EB">
        <w:rPr>
          <w:rFonts w:ascii="GHEA Grapalat" w:hAnsi="GHEA Grapalat" w:cs="Arial"/>
          <w:b/>
          <w:sz w:val="20"/>
          <w:lang w:val="hy-AM"/>
        </w:rPr>
        <w:t>կատարողի կողմից ողջ ծավալով պատշաճ կատարվելու և դրա արդյունքը պատվիրատուի կողմից ամբողջական ընդունվելու դեպքում:</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354323CD" w:rsidR="00281740" w:rsidRPr="00D838EB" w:rsidRDefault="00281740" w:rsidP="00281740">
      <w:pPr>
        <w:ind w:firstLine="567"/>
        <w:jc w:val="both"/>
        <w:rPr>
          <w:rFonts w:ascii="GHEA Grapalat" w:hAnsi="GHEA Grapalat" w:cs="Sylfaen"/>
          <w:b/>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w:t>
      </w:r>
      <w:r w:rsidR="00501A05" w:rsidRPr="00D838EB">
        <w:rPr>
          <w:rFonts w:ascii="GHEA Grapalat" w:hAnsi="GHEA Grapalat" w:cs="Sylfaen"/>
          <w:b/>
          <w:sz w:val="20"/>
          <w:lang w:val="hy-AM"/>
        </w:rPr>
        <w:t xml:space="preserve">Պայմանագրի ապահովումը ներկայացվում է </w:t>
      </w:r>
      <w:r w:rsidR="00547B47" w:rsidRPr="00547B47">
        <w:rPr>
          <w:rFonts w:ascii="GHEA Grapalat" w:hAnsi="GHEA Grapalat" w:cs="Sylfaen"/>
          <w:b/>
          <w:sz w:val="20"/>
          <w:lang w:val="hy-AM"/>
        </w:rPr>
        <w:t>միակողմանի հաստատված հայտարարության՝ տուժանքի (հավելված 5.1) կամ կանխիկ փողի ձևով</w:t>
      </w:r>
      <w:r w:rsidR="00501A05" w:rsidRPr="00D838EB">
        <w:rPr>
          <w:rFonts w:ascii="GHEA Grapalat" w:hAnsi="GHEA Grapalat" w:cs="Sylfaen"/>
          <w:b/>
          <w:sz w:val="20"/>
          <w:lang w:val="hy-AM"/>
        </w:rPr>
        <w:t xml:space="preserve"> :</w:t>
      </w:r>
      <w:r w:rsidR="00D90E1A" w:rsidRPr="00D838EB">
        <w:rPr>
          <w:rStyle w:val="FootnoteReference"/>
          <w:rFonts w:ascii="GHEA Grapalat" w:hAnsi="GHEA Grapalat" w:cs="Sylfaen"/>
          <w:b/>
          <w:sz w:val="20"/>
          <w:lang w:val="hy-AM"/>
        </w:rPr>
        <w:footnoteReference w:id="7"/>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6E6BD328" w:rsidR="00281740" w:rsidRPr="00E6597C" w:rsidRDefault="00281740" w:rsidP="00281740">
      <w:pPr>
        <w:ind w:firstLine="567"/>
        <w:jc w:val="both"/>
        <w:rPr>
          <w:rFonts w:ascii="GHEA Grapalat" w:hAnsi="GHEA Grapalat"/>
          <w:sz w:val="20"/>
          <w:szCs w:val="20"/>
          <w:lang w:val="hy-AM"/>
        </w:rPr>
      </w:pPr>
      <w:r w:rsidRPr="00D838E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838EB">
        <w:rPr>
          <w:rFonts w:ascii="GHEA Grapalat" w:hAnsi="GHEA Grapalat" w:cs="Sylfaen"/>
          <w:b/>
          <w:sz w:val="20"/>
          <w:lang w:val="hy-AM"/>
        </w:rPr>
        <w:t xml:space="preserve">ամբողջական կատարման վերջին օրվան հաջորդող </w:t>
      </w:r>
      <w:r w:rsidR="00547B47" w:rsidRPr="00C75EA5">
        <w:rPr>
          <w:rFonts w:ascii="GHEA Grapalat" w:hAnsi="GHEA Grapalat" w:cs="Sylfaen"/>
          <w:b/>
          <w:sz w:val="20"/>
          <w:lang w:val="hy-AM"/>
        </w:rPr>
        <w:t>2</w:t>
      </w:r>
      <w:r w:rsidRPr="00D838EB">
        <w:rPr>
          <w:rFonts w:ascii="GHEA Grapalat" w:hAnsi="GHEA Grapalat" w:cs="Sylfaen"/>
          <w:b/>
          <w:sz w:val="20"/>
          <w:lang w:val="hy-AM"/>
        </w:rPr>
        <w:t xml:space="preserve">0-րդ </w:t>
      </w:r>
      <w:r w:rsidR="00A558B9" w:rsidRPr="00D838EB">
        <w:rPr>
          <w:rFonts w:ascii="GHEA Grapalat" w:hAnsi="GHEA Grapalat" w:cs="Sylfaen"/>
          <w:b/>
          <w:sz w:val="20"/>
          <w:lang w:val="hy-AM"/>
        </w:rPr>
        <w:t>աշխատանքային</w:t>
      </w:r>
      <w:r w:rsidRPr="00D838EB">
        <w:rPr>
          <w:rFonts w:ascii="GHEA Grapalat" w:hAnsi="GHEA Grapalat" w:cs="Sylfaen"/>
          <w:b/>
          <w:sz w:val="20"/>
          <w:lang w:val="hy-AM"/>
        </w:rPr>
        <w:t xml:space="preserve"> օրը ներառյալ:</w:t>
      </w:r>
      <w:r w:rsidRPr="00D838EB">
        <w:rPr>
          <w:rFonts w:ascii="GHEA Grapalat" w:hAnsi="GHEA Grapalat"/>
          <w:b/>
          <w:sz w:val="20"/>
          <w:szCs w:val="20"/>
          <w:lang w:val="hy-AM"/>
        </w:rPr>
        <w:t xml:space="preserve"> </w:t>
      </w:r>
      <w:r w:rsidRPr="00E6597C">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AD0142">
        <w:rPr>
          <w:rFonts w:ascii="GHEA Grapalat" w:hAnsi="GHEA Grapalat" w:cs="Arial"/>
          <w:b/>
          <w:sz w:val="20"/>
          <w:lang w:val="hy-AM"/>
        </w:rPr>
        <w:t>Ե</w:t>
      </w:r>
      <w:r w:rsidR="00F96621" w:rsidRPr="00AD0142">
        <w:rPr>
          <w:rFonts w:ascii="GHEA Grapalat" w:hAnsi="GHEA Grapalat" w:cs="Arial"/>
          <w:b/>
          <w:sz w:val="20"/>
          <w:lang w:val="hy-AM"/>
        </w:rPr>
        <w:t>թե</w:t>
      </w:r>
      <w:r w:rsidRPr="00AD0142">
        <w:rPr>
          <w:rFonts w:ascii="GHEA Grapalat" w:hAnsi="GHEA Grapalat" w:cs="Arial"/>
          <w:b/>
          <w:sz w:val="20"/>
          <w:lang w:val="hy-AM"/>
        </w:rPr>
        <w:t xml:space="preserve"> </w:t>
      </w:r>
      <w:r w:rsidR="00F96621" w:rsidRPr="00AD0142">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D0142">
        <w:rPr>
          <w:rFonts w:ascii="GHEA Grapalat" w:hAnsi="GHEA Grapalat" w:cs="Arial"/>
          <w:b/>
          <w:sz w:val="20"/>
          <w:lang w:val="hy-AM"/>
        </w:rPr>
        <w:t xml:space="preserve">որակավորման և պայմանագրի ապահովումները ներկայացվում են </w:t>
      </w:r>
      <w:r w:rsidR="00F96621" w:rsidRPr="00AD0142">
        <w:rPr>
          <w:rFonts w:ascii="GHEA Grapalat" w:hAnsi="GHEA Grapalat" w:cs="Arial"/>
          <w:b/>
          <w:sz w:val="20"/>
          <w:lang w:val="hy-AM"/>
        </w:rPr>
        <w:t>միակողմանի հաստատված հայտարարության` տուժանքի կամ կանխիկ փողի ձևով:</w:t>
      </w:r>
      <w:r w:rsidR="00F96621" w:rsidRPr="00FF3C84">
        <w:rPr>
          <w:rFonts w:ascii="GHEA Grapalat" w:hAnsi="GHEA Grapalat" w:cs="Arial"/>
          <w:sz w:val="20"/>
          <w:lang w:val="hy-AM"/>
        </w:rPr>
        <w:t xml:space="preserve">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lastRenderedPageBreak/>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66DBD70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xml:space="preserve">: Ընդ որում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8"/>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6131DBF3"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004559C0">
        <w:rPr>
          <w:rFonts w:ascii="GHEA Grapalat" w:hAnsi="GHEA Grapalat"/>
          <w:sz w:val="20"/>
          <w:szCs w:val="20"/>
          <w:lang w:val="es-ES"/>
        </w:rPr>
        <w:t>19</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30C558D7" w14:textId="77777777" w:rsidR="003B5CAC" w:rsidRPr="00C75EA5" w:rsidRDefault="00703C74" w:rsidP="003B5CAC">
      <w:pPr>
        <w:shd w:val="clear" w:color="auto" w:fill="FFFFFF"/>
        <w:ind w:firstLine="375"/>
        <w:jc w:val="center"/>
        <w:rPr>
          <w:rFonts w:ascii="GHEA Grapalat" w:hAnsi="GHEA Grapalat"/>
          <w:sz w:val="20"/>
          <w:szCs w:val="20"/>
          <w:lang w:val="es-ES"/>
        </w:rPr>
      </w:pPr>
      <w:r w:rsidRPr="00E6597C">
        <w:rPr>
          <w:rFonts w:ascii="GHEA Grapalat" w:hAnsi="GHEA Grapalat" w:cs="Sylfaen"/>
          <w:b/>
          <w:szCs w:val="22"/>
          <w:lang w:val="es-ES"/>
        </w:rPr>
        <w:br w:type="page"/>
      </w:r>
    </w:p>
    <w:p w14:paraId="1DEDF87D" w14:textId="77777777" w:rsidR="003B5CAC" w:rsidRPr="00C75EA5" w:rsidRDefault="003B5CAC" w:rsidP="003B5CAC">
      <w:pPr>
        <w:shd w:val="clear" w:color="auto" w:fill="FFFFFF"/>
        <w:ind w:firstLine="375"/>
        <w:jc w:val="center"/>
        <w:rPr>
          <w:rFonts w:ascii="GHEA Grapalat" w:hAnsi="GHEA Grapalat"/>
          <w:sz w:val="20"/>
          <w:szCs w:val="20"/>
          <w:lang w:val="es-ES"/>
        </w:rPr>
      </w:pPr>
    </w:p>
    <w:p w14:paraId="5A89A55B" w14:textId="77777777" w:rsidR="003B5CAC" w:rsidRPr="00E6597C" w:rsidRDefault="003B5CAC" w:rsidP="003B5CAC">
      <w:pPr>
        <w:shd w:val="clear" w:color="auto" w:fill="FFFFFF"/>
        <w:ind w:firstLine="375"/>
        <w:jc w:val="center"/>
        <w:rPr>
          <w:rFonts w:ascii="GHEA Grapalat" w:hAnsi="GHEA Grapalat"/>
          <w:b/>
          <w:szCs w:val="22"/>
          <w:lang w:val="af-ZA"/>
        </w:rPr>
      </w:pPr>
      <w:r w:rsidRPr="00E6597C">
        <w:rPr>
          <w:rFonts w:ascii="GHEA Grapalat" w:hAnsi="GHEA Grapalat" w:cs="Sylfaen"/>
          <w:b/>
          <w:szCs w:val="22"/>
          <w:lang w:val="es-ES"/>
        </w:rPr>
        <w:t>ՄԱՍ</w:t>
      </w:r>
      <w:r w:rsidRPr="00E6597C">
        <w:rPr>
          <w:rFonts w:ascii="GHEA Grapalat" w:hAnsi="GHEA Grapalat"/>
          <w:b/>
          <w:szCs w:val="22"/>
          <w:lang w:val="af-ZA"/>
        </w:rPr>
        <w:t xml:space="preserve">  II</w:t>
      </w:r>
    </w:p>
    <w:p w14:paraId="6D997E14" w14:textId="77777777" w:rsidR="003B5CAC" w:rsidRPr="00E6597C" w:rsidRDefault="003B5CAC" w:rsidP="003B5CAC">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3486C64B" w14:textId="77777777" w:rsidR="003B5CAC" w:rsidRPr="00E6597C" w:rsidRDefault="003B5CAC" w:rsidP="003B5CAC">
      <w:pPr>
        <w:pStyle w:val="BodyText"/>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3171FCFE" w14:textId="77777777" w:rsidR="003B5CAC" w:rsidRPr="00E6597C" w:rsidRDefault="003B5CAC" w:rsidP="003B5CAC">
      <w:pPr>
        <w:ind w:firstLine="567"/>
        <w:jc w:val="center"/>
        <w:rPr>
          <w:rFonts w:ascii="GHEA Grapalat" w:hAnsi="GHEA Grapalat"/>
          <w:szCs w:val="22"/>
          <w:lang w:val="af-ZA"/>
        </w:rPr>
      </w:pPr>
    </w:p>
    <w:p w14:paraId="7D037CA1" w14:textId="77777777" w:rsidR="003B5CAC" w:rsidRPr="00E6597C" w:rsidRDefault="003B5CAC" w:rsidP="003B5CA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09D11CF6" w14:textId="77777777" w:rsidR="003B5CAC" w:rsidRPr="00E6597C" w:rsidRDefault="003B5CAC" w:rsidP="003B5CAC">
      <w:pPr>
        <w:ind w:firstLine="567"/>
        <w:jc w:val="both"/>
        <w:rPr>
          <w:rFonts w:ascii="GHEA Grapalat" w:hAnsi="GHEA Grapalat"/>
          <w:szCs w:val="22"/>
          <w:lang w:val="af-ZA"/>
        </w:rPr>
      </w:pPr>
      <w:r w:rsidRPr="00E6597C">
        <w:rPr>
          <w:rFonts w:ascii="GHEA Grapalat" w:hAnsi="GHEA Grapalat"/>
          <w:szCs w:val="22"/>
          <w:lang w:val="af-ZA"/>
        </w:rPr>
        <w:t xml:space="preserve"> </w:t>
      </w:r>
    </w:p>
    <w:p w14:paraId="3650AF35"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14:paraId="505E53AD"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14:paraId="4DBD025E" w14:textId="77777777"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14:paraId="6710A6EA" w14:textId="77777777" w:rsidR="003B5CAC" w:rsidRPr="00E6597C" w:rsidRDefault="003B5CAC" w:rsidP="003B5CAC">
      <w:pPr>
        <w:jc w:val="center"/>
        <w:rPr>
          <w:rFonts w:ascii="GHEA Grapalat" w:hAnsi="GHEA Grapalat"/>
          <w:b/>
          <w:szCs w:val="22"/>
          <w:lang w:val="af-ZA"/>
        </w:rPr>
      </w:pPr>
    </w:p>
    <w:p w14:paraId="04E045E3" w14:textId="77777777" w:rsidR="003B5CAC" w:rsidRPr="00E6597C" w:rsidRDefault="003B5CAC" w:rsidP="003B5CAC">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2AE5D801" w14:textId="77777777" w:rsidR="003B5CAC" w:rsidRPr="00E6597C" w:rsidRDefault="003B5CAC" w:rsidP="003B5CAC">
      <w:pPr>
        <w:ind w:firstLine="720"/>
        <w:jc w:val="center"/>
        <w:rPr>
          <w:rFonts w:ascii="GHEA Grapalat" w:hAnsi="GHEA Grapalat"/>
          <w:szCs w:val="22"/>
          <w:lang w:val="af-ZA"/>
        </w:rPr>
      </w:pPr>
    </w:p>
    <w:p w14:paraId="4E9C5D3A" w14:textId="77777777" w:rsidR="003B5CAC" w:rsidRPr="00E6597C" w:rsidRDefault="003B5CAC" w:rsidP="003B5CAC">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5FB1631E" w14:textId="77777777" w:rsidR="003B5CAC" w:rsidRPr="00E6597C" w:rsidRDefault="003B5CAC" w:rsidP="003B5CAC">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33346910" w14:textId="77777777" w:rsidR="003B5CAC" w:rsidRPr="00E6597C" w:rsidRDefault="003B5CAC" w:rsidP="003B5CAC">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7CAF6B9E" w14:textId="77777777" w:rsidR="003B5CAC" w:rsidRPr="00E6597C" w:rsidRDefault="003B5CAC" w:rsidP="003B5CAC">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70C0804F" w14:textId="77777777" w:rsidR="003B5CAC" w:rsidRPr="000E08D1" w:rsidRDefault="003B5CAC" w:rsidP="003B5CAC">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9"/>
      </w:r>
    </w:p>
    <w:p w14:paraId="489DADAA" w14:textId="77777777" w:rsidR="003B5CAC" w:rsidRPr="000E08D1" w:rsidRDefault="003B5CAC" w:rsidP="003B5CAC">
      <w:pPr>
        <w:ind w:firstLine="567"/>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14:paraId="641C331D" w14:textId="77777777" w:rsidR="003B5CAC" w:rsidRPr="009F5C16" w:rsidDel="00C20953" w:rsidRDefault="003B5CAC" w:rsidP="003B5CAC">
      <w:pPr>
        <w:pStyle w:val="norm"/>
        <w:spacing w:line="240" w:lineRule="auto"/>
        <w:ind w:firstLine="567"/>
        <w:rPr>
          <w:del w:id="7"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FootnoteReference"/>
          <w:rFonts w:ascii="GHEA Grapalat" w:hAnsi="GHEA Grapalat" w:cs="Sylfaen"/>
          <w:sz w:val="20"/>
          <w:szCs w:val="24"/>
          <w:lang w:val="af-ZA" w:eastAsia="en-US"/>
        </w:rPr>
        <w:footnoteReference w:id="10"/>
      </w:r>
    </w:p>
    <w:p w14:paraId="28E1D001" w14:textId="77777777" w:rsidR="003B5CAC" w:rsidRPr="000E08D1" w:rsidRDefault="003B5CAC" w:rsidP="003B5CAC">
      <w:pPr>
        <w:ind w:firstLine="567"/>
        <w:jc w:val="both"/>
        <w:rPr>
          <w:rFonts w:ascii="GHEA Grapalat" w:hAnsi="GHEA Grapalat"/>
          <w:sz w:val="20"/>
          <w:lang w:val="af-ZA"/>
        </w:rPr>
      </w:pPr>
    </w:p>
    <w:p w14:paraId="79F5827D" w14:textId="77777777" w:rsidR="003B5CAC" w:rsidRDefault="003B5CAC" w:rsidP="003B5CAC">
      <w:pPr>
        <w:ind w:firstLine="567"/>
        <w:jc w:val="both"/>
        <w:rPr>
          <w:rFonts w:ascii="GHEA Grapalat" w:hAnsi="GHEA Grapalat"/>
          <w:sz w:val="20"/>
          <w:lang w:val="af-ZA"/>
        </w:rPr>
      </w:pPr>
    </w:p>
    <w:p w14:paraId="5A9BE43A" w14:textId="77777777" w:rsidR="003B5CAC" w:rsidRDefault="003B5CAC" w:rsidP="003B5CAC">
      <w:pPr>
        <w:ind w:firstLine="567"/>
        <w:jc w:val="both"/>
        <w:rPr>
          <w:rFonts w:ascii="GHEA Grapalat" w:hAnsi="GHEA Grapalat"/>
          <w:sz w:val="20"/>
          <w:lang w:val="af-ZA"/>
        </w:rPr>
      </w:pPr>
    </w:p>
    <w:p w14:paraId="298F77CA" w14:textId="77777777" w:rsidR="003B5CAC" w:rsidRDefault="003B5CAC" w:rsidP="003B5CAC">
      <w:pPr>
        <w:ind w:firstLine="567"/>
        <w:jc w:val="both"/>
        <w:rPr>
          <w:rFonts w:ascii="GHEA Grapalat" w:hAnsi="GHEA Grapalat"/>
          <w:sz w:val="20"/>
          <w:lang w:val="af-ZA"/>
        </w:rPr>
      </w:pPr>
    </w:p>
    <w:p w14:paraId="5E2FB59F" w14:textId="77777777" w:rsidR="003B5CAC" w:rsidRDefault="003B5CAC" w:rsidP="003B5CAC">
      <w:pPr>
        <w:ind w:firstLine="567"/>
        <w:jc w:val="both"/>
        <w:rPr>
          <w:rFonts w:ascii="GHEA Grapalat" w:hAnsi="GHEA Grapalat"/>
          <w:sz w:val="20"/>
          <w:lang w:val="af-ZA"/>
        </w:rPr>
      </w:pPr>
    </w:p>
    <w:p w14:paraId="67577CC3" w14:textId="77777777" w:rsidR="003B5CAC" w:rsidRDefault="003B5CAC" w:rsidP="003B5CAC">
      <w:pPr>
        <w:ind w:firstLine="567"/>
        <w:jc w:val="both"/>
        <w:rPr>
          <w:rFonts w:ascii="GHEA Grapalat" w:hAnsi="GHEA Grapalat"/>
          <w:sz w:val="20"/>
          <w:lang w:val="af-ZA"/>
        </w:rPr>
      </w:pPr>
    </w:p>
    <w:p w14:paraId="225A232D" w14:textId="77777777" w:rsidR="003B5CAC" w:rsidRDefault="003B5CAC" w:rsidP="003B5CAC">
      <w:pPr>
        <w:ind w:firstLine="567"/>
        <w:jc w:val="both"/>
        <w:rPr>
          <w:rFonts w:ascii="GHEA Grapalat" w:hAnsi="GHEA Grapalat"/>
          <w:sz w:val="20"/>
          <w:lang w:val="af-ZA"/>
        </w:rPr>
      </w:pPr>
    </w:p>
    <w:p w14:paraId="7704431F" w14:textId="77777777" w:rsidR="003B5CAC" w:rsidRDefault="003B5CAC" w:rsidP="003B5CAC">
      <w:pPr>
        <w:ind w:firstLine="567"/>
        <w:jc w:val="both"/>
        <w:rPr>
          <w:rFonts w:ascii="GHEA Grapalat" w:hAnsi="GHEA Grapalat"/>
          <w:sz w:val="20"/>
          <w:lang w:val="af-ZA"/>
        </w:rPr>
      </w:pPr>
    </w:p>
    <w:p w14:paraId="798FEAED" w14:textId="77777777" w:rsidR="003B5CAC" w:rsidRDefault="003B5CAC" w:rsidP="003B5CAC">
      <w:pPr>
        <w:ind w:firstLine="567"/>
        <w:jc w:val="both"/>
        <w:rPr>
          <w:rFonts w:ascii="GHEA Grapalat" w:hAnsi="GHEA Grapalat"/>
          <w:sz w:val="20"/>
          <w:lang w:val="af-ZA"/>
        </w:rPr>
      </w:pPr>
    </w:p>
    <w:p w14:paraId="2134913E" w14:textId="77777777" w:rsidR="003B5CAC" w:rsidRDefault="003B5CAC" w:rsidP="003B5CAC">
      <w:pPr>
        <w:ind w:firstLine="567"/>
        <w:jc w:val="both"/>
        <w:rPr>
          <w:rFonts w:ascii="GHEA Grapalat" w:hAnsi="GHEA Grapalat"/>
          <w:sz w:val="20"/>
          <w:lang w:val="af-ZA"/>
        </w:rPr>
      </w:pPr>
    </w:p>
    <w:p w14:paraId="78B4B6D6" w14:textId="77777777" w:rsidR="003B5CAC" w:rsidRDefault="003B5CAC" w:rsidP="003B5CAC">
      <w:pPr>
        <w:ind w:firstLine="567"/>
        <w:jc w:val="both"/>
        <w:rPr>
          <w:rFonts w:ascii="GHEA Grapalat" w:hAnsi="GHEA Grapalat"/>
          <w:sz w:val="20"/>
          <w:lang w:val="af-ZA"/>
        </w:rPr>
      </w:pPr>
    </w:p>
    <w:p w14:paraId="08584F4F" w14:textId="77777777" w:rsidR="00E80D80" w:rsidRDefault="00E80D80" w:rsidP="003B5CAC">
      <w:pPr>
        <w:ind w:firstLine="567"/>
        <w:jc w:val="both"/>
        <w:rPr>
          <w:rFonts w:ascii="GHEA Grapalat" w:hAnsi="GHEA Grapalat"/>
          <w:sz w:val="20"/>
          <w:lang w:val="af-ZA"/>
        </w:rPr>
      </w:pPr>
    </w:p>
    <w:p w14:paraId="3EE72D5E" w14:textId="77777777" w:rsidR="00E80D80" w:rsidRDefault="00E80D80" w:rsidP="003B5CAC">
      <w:pPr>
        <w:ind w:firstLine="567"/>
        <w:jc w:val="both"/>
        <w:rPr>
          <w:rFonts w:ascii="GHEA Grapalat" w:hAnsi="GHEA Grapalat"/>
          <w:sz w:val="20"/>
          <w:lang w:val="af-ZA"/>
        </w:rPr>
      </w:pPr>
    </w:p>
    <w:p w14:paraId="45C4344F" w14:textId="77777777" w:rsidR="00E80D80" w:rsidRDefault="00E80D80" w:rsidP="003B5CAC">
      <w:pPr>
        <w:ind w:firstLine="567"/>
        <w:jc w:val="both"/>
        <w:rPr>
          <w:rFonts w:ascii="GHEA Grapalat" w:hAnsi="GHEA Grapalat"/>
          <w:sz w:val="20"/>
          <w:lang w:val="af-ZA"/>
        </w:rPr>
      </w:pPr>
    </w:p>
    <w:p w14:paraId="13178747" w14:textId="77777777" w:rsidR="00E80D80" w:rsidRDefault="00E80D80" w:rsidP="003B5CAC">
      <w:pPr>
        <w:ind w:firstLine="567"/>
        <w:jc w:val="both"/>
        <w:rPr>
          <w:rFonts w:ascii="GHEA Grapalat" w:hAnsi="GHEA Grapalat"/>
          <w:sz w:val="20"/>
          <w:lang w:val="af-ZA"/>
        </w:rPr>
      </w:pPr>
    </w:p>
    <w:p w14:paraId="08AD7AB3" w14:textId="77777777" w:rsidR="00E80D80" w:rsidRDefault="00E80D80" w:rsidP="003B5CAC">
      <w:pPr>
        <w:ind w:firstLine="567"/>
        <w:jc w:val="both"/>
        <w:rPr>
          <w:rFonts w:ascii="GHEA Grapalat" w:hAnsi="GHEA Grapalat"/>
          <w:sz w:val="20"/>
          <w:lang w:val="af-ZA"/>
        </w:rPr>
      </w:pPr>
    </w:p>
    <w:p w14:paraId="0248D895" w14:textId="77777777" w:rsidR="00E80D80" w:rsidRDefault="00E80D80" w:rsidP="003B5CAC">
      <w:pPr>
        <w:ind w:firstLine="567"/>
        <w:jc w:val="both"/>
        <w:rPr>
          <w:rFonts w:ascii="GHEA Grapalat" w:hAnsi="GHEA Grapalat"/>
          <w:sz w:val="20"/>
          <w:lang w:val="af-ZA"/>
        </w:rPr>
      </w:pPr>
    </w:p>
    <w:p w14:paraId="7FF33760" w14:textId="77777777" w:rsidR="003B5CAC" w:rsidRDefault="003B5CAC" w:rsidP="003B5CAC">
      <w:pPr>
        <w:ind w:firstLine="567"/>
        <w:jc w:val="both"/>
        <w:rPr>
          <w:rFonts w:ascii="GHEA Grapalat" w:hAnsi="GHEA Grapalat"/>
          <w:sz w:val="20"/>
          <w:lang w:val="af-ZA"/>
        </w:rPr>
      </w:pPr>
    </w:p>
    <w:p w14:paraId="30A06A84" w14:textId="77777777" w:rsidR="003B5CAC" w:rsidRPr="000E08D1" w:rsidRDefault="003B5CAC" w:rsidP="003B5CAC">
      <w:pPr>
        <w:ind w:firstLine="567"/>
        <w:jc w:val="both"/>
        <w:rPr>
          <w:rFonts w:ascii="GHEA Grapalat" w:hAnsi="GHEA Grapalat"/>
          <w:sz w:val="20"/>
          <w:lang w:val="af-ZA"/>
        </w:rPr>
      </w:pPr>
    </w:p>
    <w:p w14:paraId="1523218C" w14:textId="77777777" w:rsidR="003B5CAC" w:rsidRPr="00E6597C" w:rsidRDefault="003B5CAC" w:rsidP="003B5CAC">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7FCAB84B" w14:textId="77777777" w:rsidR="003B5CAC" w:rsidRPr="00E6597C" w:rsidRDefault="003B5CAC" w:rsidP="003B5CAC">
      <w:pPr>
        <w:jc w:val="center"/>
        <w:rPr>
          <w:rFonts w:ascii="GHEA Grapalat" w:hAnsi="GHEA Grapalat" w:cs="Sylfaen"/>
          <w:b/>
          <w:sz w:val="20"/>
          <w:lang w:val="es-ES"/>
        </w:rPr>
      </w:pPr>
    </w:p>
    <w:p w14:paraId="1F0D1D8B" w14:textId="77777777" w:rsidR="003B5CAC" w:rsidRPr="00E6597C" w:rsidRDefault="003B5CAC" w:rsidP="003B5CAC">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5533208E" w14:textId="21BD3035" w:rsidR="003B5CAC" w:rsidRPr="00E6597C" w:rsidRDefault="003B5CAC" w:rsidP="003B5CAC">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AD4C2B">
        <w:rPr>
          <w:rFonts w:ascii="GHEA Grapalat" w:hAnsi="GHEA Grapalat" w:cs="Sylfaen"/>
          <w:b/>
          <w:sz w:val="20"/>
          <w:szCs w:val="20"/>
          <w:lang w:val="es-ES"/>
        </w:rPr>
        <w:t xml:space="preserve">բնօրինակից պատճենահանված տարբերակը/ </w:t>
      </w:r>
      <w:r w:rsidRPr="00AD4C2B">
        <w:rPr>
          <w:rFonts w:ascii="GHEA Grapalat" w:hAnsi="GHEA Grapalat" w:cs="Sylfaen"/>
          <w:b/>
          <w:sz w:val="20"/>
          <w:szCs w:val="20"/>
        </w:rPr>
        <w:t>և</w:t>
      </w:r>
      <w:r w:rsidRPr="00AD4C2B">
        <w:rPr>
          <w:rFonts w:ascii="GHEA Grapalat" w:hAnsi="GHEA Grapalat"/>
          <w:b/>
          <w:sz w:val="20"/>
          <w:szCs w:val="20"/>
          <w:lang w:val="es-ES"/>
        </w:rPr>
        <w:t xml:space="preserve"> </w:t>
      </w:r>
      <w:r w:rsidR="00361EC6">
        <w:rPr>
          <w:rFonts w:ascii="GHEA Grapalat" w:hAnsi="GHEA Grapalat"/>
          <w:b/>
          <w:sz w:val="20"/>
          <w:szCs w:val="20"/>
          <w:lang w:val="es-ES"/>
        </w:rPr>
        <w:t>1</w:t>
      </w:r>
      <w:r w:rsidRPr="00AD4C2B">
        <w:rPr>
          <w:rFonts w:ascii="GHEA Grapalat" w:hAnsi="GHEA Grapalat"/>
          <w:b/>
          <w:sz w:val="20"/>
          <w:szCs w:val="20"/>
          <w:lang w:val="es-ES"/>
        </w:rPr>
        <w:t xml:space="preserve"> </w:t>
      </w:r>
      <w:r w:rsidRPr="00AD4C2B">
        <w:rPr>
          <w:rFonts w:ascii="GHEA Grapalat" w:hAnsi="GHEA Grapalat"/>
          <w:b/>
          <w:sz w:val="20"/>
          <w:szCs w:val="20"/>
        </w:rPr>
        <w:t>օրինակ</w:t>
      </w:r>
      <w:r w:rsidRPr="00AD4C2B">
        <w:rPr>
          <w:rFonts w:ascii="GHEA Grapalat" w:hAnsi="GHEA Grapalat"/>
          <w:b/>
          <w:sz w:val="20"/>
          <w:szCs w:val="20"/>
          <w:lang w:val="es-ES"/>
        </w:rPr>
        <w:t xml:space="preserve"> </w:t>
      </w:r>
      <w:r w:rsidRPr="00AD4C2B">
        <w:rPr>
          <w:rFonts w:ascii="GHEA Grapalat" w:hAnsi="GHEA Grapalat" w:cs="Sylfaen"/>
          <w:b/>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574D73B" w14:textId="77777777" w:rsidR="003B5CAC" w:rsidRPr="00E6597C" w:rsidRDefault="003B5CAC" w:rsidP="003B5CAC">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0E71BEA4" w14:textId="77777777" w:rsidR="003B5CAC" w:rsidRPr="00E6597C" w:rsidRDefault="003B5CAC" w:rsidP="003B5CAC">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3CAB42A4"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2855BD"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2) </w:t>
      </w:r>
      <w:r>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536DE410"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9D320B1" w14:textId="77777777" w:rsidR="003B5CAC" w:rsidRPr="00E6597C" w:rsidRDefault="003B5CAC" w:rsidP="003B5CAC">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7399E8D6" w14:textId="77777777" w:rsidR="003B5CAC" w:rsidRPr="00E6597C" w:rsidRDefault="003B5CAC" w:rsidP="003B5CAC">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2863EF8" w14:textId="77777777" w:rsidR="003B5CAC" w:rsidRPr="00E6597C" w:rsidRDefault="003B5CAC" w:rsidP="003B5CAC">
      <w:pPr>
        <w:ind w:firstLine="567"/>
        <w:jc w:val="both"/>
        <w:rPr>
          <w:rFonts w:ascii="GHEA Grapalat" w:hAnsi="GHEA Grapalat" w:cs="Sylfaen"/>
          <w:sz w:val="20"/>
          <w:lang w:val="af-ZA"/>
        </w:rPr>
      </w:pPr>
    </w:p>
    <w:p w14:paraId="232A9938" w14:textId="77777777" w:rsidR="003B5CAC" w:rsidRPr="00E6597C" w:rsidRDefault="003B5CAC" w:rsidP="003B5CAC">
      <w:pPr>
        <w:ind w:firstLine="567"/>
        <w:jc w:val="both"/>
        <w:rPr>
          <w:rFonts w:ascii="GHEA Grapalat" w:hAnsi="GHEA Grapalat"/>
          <w:b/>
          <w:sz w:val="20"/>
          <w:lang w:val="af-ZA"/>
        </w:rPr>
      </w:pPr>
    </w:p>
    <w:p w14:paraId="3444CD31" w14:textId="77777777" w:rsidR="003B5CAC" w:rsidRPr="00E6597C" w:rsidRDefault="003B5CAC" w:rsidP="003B5CAC">
      <w:pPr>
        <w:pStyle w:val="norm"/>
        <w:spacing w:line="240" w:lineRule="auto"/>
        <w:ind w:firstLine="284"/>
        <w:jc w:val="right"/>
        <w:rPr>
          <w:rFonts w:ascii="GHEA Grapalat" w:hAnsi="GHEA Grapalat" w:cs="Sylfaen"/>
          <w:b/>
          <w:sz w:val="20"/>
          <w:lang w:val="es-ES"/>
        </w:rPr>
      </w:pPr>
    </w:p>
    <w:p w14:paraId="5E956C40" w14:textId="25E3D73F" w:rsidR="00E74BF6" w:rsidRPr="00E6597C" w:rsidRDefault="00E74BF6" w:rsidP="003B5CAC">
      <w:pPr>
        <w:jc w:val="center"/>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604A0272" w14:textId="77777777" w:rsidR="00005EB8" w:rsidRPr="00E6597C" w:rsidRDefault="00005EB8" w:rsidP="00005EB8">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124CC6DA" w14:textId="32A68875" w:rsidR="00005EB8" w:rsidRPr="00E6597C" w:rsidRDefault="00005EB8" w:rsidP="00005EB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4604C0">
        <w:rPr>
          <w:rFonts w:ascii="Sylfaen" w:hAnsi="Sylfaen"/>
          <w:b/>
          <w:lang w:val="af-ZA"/>
        </w:rPr>
        <w:t>5</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6756134" w14:textId="77777777" w:rsidR="00005EB8" w:rsidRDefault="00005EB8" w:rsidP="00005EB8">
      <w:pPr>
        <w:pStyle w:val="BodyTextIndent3"/>
        <w:spacing w:line="240" w:lineRule="auto"/>
        <w:jc w:val="right"/>
        <w:rPr>
          <w:rFonts w:ascii="GHEA Grapalat" w:hAnsi="GHEA Grapalat" w:cs="Sylfaen"/>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001ED0BA" w14:textId="77777777" w:rsidR="00005EB8" w:rsidRDefault="00005EB8" w:rsidP="00005EB8">
      <w:pPr>
        <w:pStyle w:val="BodyTextIndent3"/>
        <w:spacing w:line="240" w:lineRule="auto"/>
        <w:jc w:val="right"/>
        <w:rPr>
          <w:rFonts w:ascii="GHEA Grapalat" w:hAnsi="GHEA Grapalat" w:cs="Sylfaen"/>
          <w:b/>
          <w:lang w:val="es-ES"/>
        </w:rPr>
      </w:pPr>
    </w:p>
    <w:p w14:paraId="393A11F7" w14:textId="77777777" w:rsidR="00005EB8" w:rsidRPr="00E6597C" w:rsidRDefault="00005EB8" w:rsidP="00005EB8">
      <w:pPr>
        <w:pStyle w:val="BodyTextIndent3"/>
        <w:spacing w:line="240" w:lineRule="auto"/>
        <w:jc w:val="right"/>
        <w:rPr>
          <w:rFonts w:ascii="GHEA Grapalat" w:hAnsi="GHEA Grapalat" w:cs="Arial"/>
          <w:b/>
          <w:lang w:val="es-ES"/>
        </w:rPr>
      </w:pPr>
    </w:p>
    <w:p w14:paraId="03CFF286" w14:textId="657D05D1" w:rsidR="00005EB8" w:rsidRPr="00E6597C" w:rsidRDefault="00005EB8" w:rsidP="00005EB8">
      <w:pPr>
        <w:jc w:val="center"/>
        <w:rPr>
          <w:rFonts w:ascii="GHEA Grapalat" w:hAnsi="GHEA Grapalat" w:cs="Arial"/>
          <w:b/>
          <w:lang w:val="es-ES"/>
        </w:rPr>
      </w:pPr>
      <w:r w:rsidRPr="00E6597C">
        <w:rPr>
          <w:rFonts w:ascii="GHEA Grapalat" w:hAnsi="GHEA Grapalat" w:cs="Sylfaen"/>
          <w:b/>
          <w:lang w:val="es-ES"/>
        </w:rPr>
        <w:t>ԴԻՄՈՒՄ</w:t>
      </w:r>
      <w:r w:rsidR="00197410">
        <w:rPr>
          <w:rFonts w:ascii="GHEA Grapalat" w:hAnsi="GHEA Grapalat" w:cs="Sylfaen"/>
          <w:b/>
          <w:lang w:val="hy-AM"/>
        </w:rPr>
        <w:t xml:space="preserve"> </w:t>
      </w:r>
      <w:r w:rsidRPr="00E6597C">
        <w:rPr>
          <w:rFonts w:ascii="GHEA Grapalat" w:hAnsi="GHEA Grapalat" w:cs="Sylfaen"/>
          <w:b/>
          <w:lang w:val="es-ES"/>
        </w:rPr>
        <w:t>ՀԱՅՏԱՐԱՐՈՒԹՅՈՒՆ*</w:t>
      </w:r>
    </w:p>
    <w:p w14:paraId="5B97AC9C" w14:textId="77777777" w:rsidR="00005EB8" w:rsidRPr="00E6597C" w:rsidRDefault="00005EB8" w:rsidP="00005EB8">
      <w:pPr>
        <w:pStyle w:val="Heading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14:paraId="64C5C3C5" w14:textId="77777777" w:rsidR="00005EB8" w:rsidRPr="00E6597C" w:rsidRDefault="00005EB8" w:rsidP="00005EB8">
      <w:pPr>
        <w:rPr>
          <w:lang w:val="es-ES" w:eastAsia="ru-RU"/>
        </w:rPr>
      </w:pPr>
    </w:p>
    <w:p w14:paraId="11F45A60" w14:textId="77777777" w:rsidR="00005EB8" w:rsidRPr="00E6597C" w:rsidRDefault="00005EB8" w:rsidP="00005EB8">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663BC760" w14:textId="77777777" w:rsidR="00005EB8" w:rsidRPr="00E6597C" w:rsidRDefault="00005EB8" w:rsidP="00005EB8">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E5C980D" w14:textId="2614EC70" w:rsidR="00005EB8" w:rsidRPr="00E6597C" w:rsidRDefault="00005EB8" w:rsidP="00005EB8">
      <w:pPr>
        <w:jc w:val="both"/>
        <w:rPr>
          <w:rFonts w:ascii="GHEA Grapalat" w:hAnsi="GHEA Grapalat"/>
          <w:sz w:val="22"/>
          <w:szCs w:val="22"/>
          <w:u w:val="single"/>
          <w:lang w:val="es-ES"/>
        </w:rPr>
      </w:pPr>
      <w:r w:rsidRPr="00E6597C">
        <w:rPr>
          <w:rFonts w:ascii="GHEA Grapalat" w:hAnsi="GHEA Grapalat"/>
          <w:sz w:val="22"/>
          <w:szCs w:val="22"/>
          <w:u w:val="single"/>
          <w:lang w:val="es-ES"/>
        </w:rPr>
        <w:tab/>
      </w:r>
      <w:r>
        <w:rPr>
          <w:rFonts w:ascii="GHEA Grapalat" w:hAnsi="GHEA Grapalat"/>
          <w:sz w:val="22"/>
          <w:szCs w:val="22"/>
          <w:u w:val="single"/>
          <w:lang w:val="hy-AM"/>
        </w:rPr>
        <w:t>«</w:t>
      </w:r>
      <w:r>
        <w:rPr>
          <w:rFonts w:ascii="Sylfaen" w:hAnsi="Sylfaen"/>
          <w:sz w:val="22"/>
          <w:szCs w:val="22"/>
          <w:u w:val="single"/>
          <w:lang w:val="es-ES"/>
        </w:rPr>
        <w:t>Երքաղլույս</w:t>
      </w:r>
      <w:r>
        <w:rPr>
          <w:rFonts w:ascii="Sylfaen" w:hAnsi="Sylfaen"/>
          <w:sz w:val="22"/>
          <w:szCs w:val="22"/>
          <w:u w:val="single"/>
          <w:lang w:val="hy-AM"/>
        </w:rPr>
        <w:t>»</w:t>
      </w:r>
      <w:r>
        <w:rPr>
          <w:rFonts w:ascii="Sylfaen" w:hAnsi="Sylfaen"/>
          <w:sz w:val="22"/>
          <w:szCs w:val="22"/>
          <w:u w:val="single"/>
          <w:lang w:val="es-ES"/>
        </w:rPr>
        <w:t xml:space="preserve"> ՓԲԸ</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4604C0">
        <w:rPr>
          <w:rFonts w:ascii="Sylfaen" w:hAnsi="Sylfaen"/>
          <w:b/>
          <w:sz w:val="22"/>
          <w:lang w:val="af-ZA"/>
        </w:rPr>
        <w:t>5</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6141ECF5" w14:textId="77777777" w:rsidR="00005EB8" w:rsidRPr="00E6597C" w:rsidRDefault="00005EB8" w:rsidP="00005EB8">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392C62B9"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76D42660" w14:textId="77777777" w:rsidR="00005EB8" w:rsidRPr="00E6597C" w:rsidRDefault="00005EB8" w:rsidP="00005EB8">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43D1228B" w14:textId="77777777" w:rsidR="00005EB8" w:rsidRPr="00E6597C" w:rsidRDefault="00005EB8" w:rsidP="00005EB8">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4926F71A" w14:textId="77777777" w:rsidR="00005EB8" w:rsidRPr="00E6597C" w:rsidRDefault="00005EB8" w:rsidP="00005EB8">
      <w:pPr>
        <w:jc w:val="both"/>
        <w:rPr>
          <w:rFonts w:ascii="GHEA Grapalat" w:hAnsi="GHEA Grapalat"/>
          <w:sz w:val="12"/>
          <w:szCs w:val="12"/>
          <w:u w:val="single"/>
          <w:lang w:val="es-ES"/>
        </w:rPr>
      </w:pPr>
    </w:p>
    <w:p w14:paraId="76E27AA8"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988738B"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32C586B8"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5ECE17E9" w14:textId="77777777" w:rsidR="00005EB8" w:rsidRPr="00E6597C" w:rsidRDefault="00005EB8" w:rsidP="00005EB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23782208" w14:textId="77777777" w:rsidR="00005EB8" w:rsidRPr="00E6597C" w:rsidDel="00437CDB" w:rsidRDefault="00005EB8" w:rsidP="00005EB8">
      <w:pPr>
        <w:jc w:val="both"/>
        <w:rPr>
          <w:rFonts w:ascii="GHEA Grapalat" w:hAnsi="GHEA Grapalat" w:cs="Sylfaen"/>
          <w:sz w:val="20"/>
          <w:szCs w:val="20"/>
          <w:lang w:val="es-ES"/>
        </w:rPr>
      </w:pPr>
    </w:p>
    <w:p w14:paraId="52BE6552" w14:textId="77777777" w:rsidR="00005EB8" w:rsidRPr="00E6597C" w:rsidRDefault="00005EB8" w:rsidP="00005EB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6D41E183" w14:textId="77777777" w:rsidR="00005EB8" w:rsidRDefault="00005EB8" w:rsidP="00005EB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13755FEB" w14:textId="77777777" w:rsidR="00005EB8" w:rsidRDefault="00005EB8" w:rsidP="00005EB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8ED81A1" w14:textId="77777777" w:rsidR="00005EB8" w:rsidRPr="00E6597C" w:rsidRDefault="00005EB8" w:rsidP="00005EB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6A92CD5C" w14:textId="77777777" w:rsidR="00005EB8" w:rsidRPr="00E6597C" w:rsidRDefault="00005EB8" w:rsidP="00005EB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1CDD3464" w14:textId="77777777" w:rsidR="00005EB8" w:rsidRPr="008747C6" w:rsidRDefault="00005EB8" w:rsidP="00005EB8">
      <w:pPr>
        <w:numPr>
          <w:ilvl w:val="0"/>
          <w:numId w:val="18"/>
        </w:numPr>
        <w:jc w:val="both"/>
        <w:rPr>
          <w:rFonts w:ascii="GHEA Grapalat" w:hAnsi="GHEA Grapalat"/>
          <w:sz w:val="22"/>
          <w:szCs w:val="22"/>
          <w:u w:val="single"/>
          <w:lang w:val="es-ES"/>
        </w:rPr>
      </w:pPr>
      <w:r w:rsidRPr="00197410">
        <w:rPr>
          <w:rFonts w:ascii="GHEA Grapalat" w:hAnsi="GHEA Grapalat" w:cs="Sylfaen"/>
          <w:sz w:val="20"/>
          <w:szCs w:val="20"/>
          <w:lang w:val="es-ES"/>
        </w:rPr>
        <w:t>էլեկտրոնային</w:t>
      </w:r>
      <w:r w:rsidRPr="00197410">
        <w:rPr>
          <w:rFonts w:ascii="GHEA Grapalat" w:hAnsi="GHEA Grapalat" w:cs="Arial"/>
          <w:sz w:val="20"/>
          <w:szCs w:val="20"/>
          <w:lang w:val="es-ES"/>
        </w:rPr>
        <w:t xml:space="preserve"> </w:t>
      </w:r>
      <w:r w:rsidRPr="00197410">
        <w:rPr>
          <w:rFonts w:ascii="GHEA Grapalat" w:hAnsi="GHEA Grapalat" w:cs="Sylfaen"/>
          <w:sz w:val="20"/>
          <w:szCs w:val="20"/>
          <w:lang w:val="es-ES"/>
        </w:rPr>
        <w:t>փոստի</w:t>
      </w:r>
      <w:r w:rsidRPr="00197410">
        <w:rPr>
          <w:rFonts w:ascii="GHEA Grapalat" w:hAnsi="GHEA Grapalat" w:cs="Arial"/>
          <w:sz w:val="20"/>
          <w:szCs w:val="20"/>
          <w:lang w:val="es-ES"/>
        </w:rPr>
        <w:t xml:space="preserve"> </w:t>
      </w:r>
      <w:r w:rsidRPr="00197410">
        <w:rPr>
          <w:rFonts w:ascii="GHEA Grapalat" w:hAnsi="GHEA Grapalat" w:cs="Sylfaen"/>
          <w:sz w:val="20"/>
          <w:szCs w:val="20"/>
          <w:lang w:val="es-ES"/>
        </w:rPr>
        <w:t>հասցեն</w:t>
      </w:r>
      <w:r w:rsidRPr="00197410">
        <w:rPr>
          <w:rFonts w:ascii="GHEA Grapalat" w:hAnsi="GHEA Grapalat" w:cs="Arial"/>
          <w:sz w:val="20"/>
          <w:szCs w:val="20"/>
          <w:lang w:val="es-ES"/>
        </w:rPr>
        <w:t xml:space="preserve"> </w:t>
      </w:r>
      <w:r w:rsidRPr="00197410">
        <w:rPr>
          <w:rFonts w:ascii="GHEA Grapalat" w:hAnsi="GHEA Grapalat" w:cs="Sylfaen"/>
          <w:sz w:val="20"/>
          <w:szCs w:val="20"/>
          <w:lang w:val="es-ES"/>
        </w:rPr>
        <w:t>է</w:t>
      </w:r>
      <w:r w:rsidRPr="00197410">
        <w:rPr>
          <w:rFonts w:ascii="GHEA Grapalat" w:hAnsi="GHEA Grapalat" w:cs="Arial"/>
          <w:sz w:val="20"/>
          <w:szCs w:val="20"/>
          <w:lang w:val="es-ES"/>
        </w:rPr>
        <w:t>`</w:t>
      </w:r>
      <w:r w:rsidRPr="00197410">
        <w:rPr>
          <w:rFonts w:ascii="GHEA Grapalat" w:hAnsi="GHEA Grapalat" w:cs="Arial"/>
          <w:szCs w:val="22"/>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6D2F9E5E" w14:textId="77777777" w:rsidR="00005EB8" w:rsidRPr="008747C6" w:rsidRDefault="00005EB8" w:rsidP="00005EB8">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56DB6546" w14:textId="77777777" w:rsidR="00005EB8" w:rsidRPr="008747C6" w:rsidRDefault="00005EB8" w:rsidP="00005EB8">
      <w:pPr>
        <w:jc w:val="right"/>
        <w:rPr>
          <w:rFonts w:ascii="GHEA Grapalat" w:hAnsi="GHEA Grapalat"/>
          <w:sz w:val="10"/>
          <w:szCs w:val="10"/>
          <w:u w:val="single"/>
          <w:lang w:val="es-ES"/>
        </w:rPr>
      </w:pPr>
    </w:p>
    <w:p w14:paraId="39C90246" w14:textId="77777777" w:rsidR="00005EB8" w:rsidRPr="008747C6" w:rsidRDefault="00005EB8" w:rsidP="00005EB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6F691B15" w14:textId="77777777" w:rsidR="00005EB8" w:rsidRPr="008747C6" w:rsidRDefault="00005EB8" w:rsidP="00005EB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2E40E4CC" w14:textId="77777777" w:rsidR="00005EB8" w:rsidRPr="008747C6" w:rsidRDefault="00005EB8" w:rsidP="00005EB8">
      <w:pPr>
        <w:jc w:val="right"/>
        <w:rPr>
          <w:rFonts w:ascii="GHEA Grapalat" w:hAnsi="GHEA Grapalat"/>
          <w:sz w:val="10"/>
          <w:szCs w:val="10"/>
          <w:lang w:val="hy-AM"/>
        </w:rPr>
      </w:pPr>
    </w:p>
    <w:p w14:paraId="0A963CCE" w14:textId="77777777" w:rsidR="00005EB8" w:rsidRPr="008747C6" w:rsidRDefault="00005EB8" w:rsidP="00005EB8">
      <w:pPr>
        <w:ind w:firstLine="708"/>
        <w:jc w:val="both"/>
        <w:rPr>
          <w:rFonts w:ascii="GHEA Grapalat" w:hAnsi="GHEA Grapalat" w:cs="Arial"/>
          <w:sz w:val="20"/>
          <w:szCs w:val="20"/>
          <w:lang w:val="hy-AM"/>
        </w:rPr>
      </w:pPr>
    </w:p>
    <w:p w14:paraId="40A76462" w14:textId="77777777" w:rsidR="00005EB8" w:rsidRPr="008747C6" w:rsidRDefault="00005EB8" w:rsidP="00005EB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70C2CA42" w14:textId="77777777" w:rsidR="00005EB8" w:rsidRPr="008747C6" w:rsidRDefault="00005EB8" w:rsidP="00005EB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7BD62AD4" w14:textId="77777777" w:rsidR="00005EB8" w:rsidRPr="00265A5A" w:rsidRDefault="00005EB8" w:rsidP="00005EB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6235F3BC" w14:textId="77777777" w:rsidR="00005EB8" w:rsidRPr="00265A5A" w:rsidRDefault="00005EB8" w:rsidP="00005EB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4AD462B7" w14:textId="77777777" w:rsidR="00005EB8" w:rsidRPr="00265A5A" w:rsidRDefault="00005EB8" w:rsidP="00005EB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50DBE424" w14:textId="77777777" w:rsidR="00005EB8" w:rsidRPr="00265A5A" w:rsidRDefault="00005EB8" w:rsidP="00005EB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1ECC14DE" w14:textId="4389A188" w:rsidR="00005EB8" w:rsidRPr="00265A5A" w:rsidRDefault="00005EB8" w:rsidP="00005EB8">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4604C0">
        <w:rPr>
          <w:rFonts w:ascii="Sylfaen" w:hAnsi="Sylfaen"/>
          <w:b/>
          <w:sz w:val="22"/>
          <w:lang w:val="af-ZA"/>
        </w:rPr>
        <w:t>5</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16494FAF" w14:textId="77777777" w:rsidR="00005EB8" w:rsidRPr="00265A5A" w:rsidRDefault="00005EB8" w:rsidP="00005EB8">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1582A78C" w14:textId="77777777" w:rsidR="00005EB8" w:rsidRDefault="00005EB8" w:rsidP="00005EB8">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0625776" w14:textId="261F22D6" w:rsidR="00005EB8" w:rsidRPr="00E6597C" w:rsidRDefault="00005EB8" w:rsidP="00005EB8">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4604C0">
        <w:rPr>
          <w:rFonts w:ascii="Sylfaen" w:hAnsi="Sylfaen"/>
          <w:b/>
          <w:sz w:val="22"/>
          <w:lang w:val="af-ZA"/>
        </w:rPr>
        <w:t>5</w:t>
      </w:r>
      <w:r w:rsidRPr="00DA47D0">
        <w:rPr>
          <w:rFonts w:ascii="Sylfaen" w:hAnsi="Sylfaen"/>
          <w:b/>
          <w:sz w:val="22"/>
          <w:lang w:val="af-ZA"/>
        </w:rPr>
        <w:t xml:space="preserve"> </w:t>
      </w:r>
      <w:r w:rsidRPr="00DA47D0">
        <w:rPr>
          <w:rFonts w:ascii="GHEA Grapalat" w:hAnsi="GHEA Grapalat"/>
          <w:sz w:val="18"/>
          <w:szCs w:val="20"/>
          <w:lang w:val="es-ES"/>
        </w:rPr>
        <w:t xml:space="preserve"> </w:t>
      </w:r>
      <w:r w:rsidRPr="00E6597C">
        <w:rPr>
          <w:rFonts w:ascii="GHEA Grapalat" w:hAnsi="GHEA Grapalat"/>
          <w:sz w:val="20"/>
          <w:szCs w:val="20"/>
          <w:lang w:val="es-ES"/>
        </w:rPr>
        <w:t xml:space="preserve"> </w:t>
      </w:r>
      <w:r w:rsidRPr="00265A5A">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14:paraId="67C22D25" w14:textId="77777777" w:rsidR="00005EB8" w:rsidRPr="00E6597C" w:rsidRDefault="00005EB8" w:rsidP="00005EB8">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F4AD822" w14:textId="77777777" w:rsidR="00005EB8" w:rsidRPr="00E6597C" w:rsidRDefault="00005EB8" w:rsidP="00005EB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15525537" w14:textId="77777777" w:rsidR="00005EB8" w:rsidRPr="00E6597C" w:rsidRDefault="00005EB8" w:rsidP="00005EB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29BCFB0"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7E7B48F5"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5AAADDC8" w14:textId="77777777" w:rsidR="00005EB8" w:rsidRPr="00E6597C" w:rsidRDefault="00005EB8" w:rsidP="00005EB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80B2861" w14:textId="77777777" w:rsidR="00005EB8" w:rsidRPr="00E6597C" w:rsidRDefault="00005EB8" w:rsidP="00005EB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0F191291" w14:textId="77777777" w:rsidR="00005EB8" w:rsidRPr="00E6597C" w:rsidRDefault="00005EB8" w:rsidP="00005EB8">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4FEA0BC8" w14:textId="77777777" w:rsidR="00005EB8" w:rsidRDefault="00005EB8" w:rsidP="00005EB8">
      <w:pPr>
        <w:jc w:val="both"/>
        <w:rPr>
          <w:rFonts w:ascii="GHEA Grapalat" w:hAnsi="GHEA Grapalat" w:cs="Arial"/>
          <w:sz w:val="20"/>
          <w:szCs w:val="20"/>
          <w:lang w:val="es-ES"/>
        </w:rPr>
      </w:pPr>
    </w:p>
    <w:p w14:paraId="60D2DFF4" w14:textId="77777777" w:rsidR="00005EB8" w:rsidRPr="00E6597C" w:rsidRDefault="00005EB8" w:rsidP="00005EB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14E68DDA" w14:textId="77777777" w:rsidR="00005EB8" w:rsidRPr="00E6597C" w:rsidRDefault="00005EB8" w:rsidP="00005EB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6BDCA17C" w14:textId="77777777" w:rsidR="00005EB8" w:rsidRPr="0091590A" w:rsidRDefault="00005EB8" w:rsidP="00005EB8">
      <w:pPr>
        <w:jc w:val="both"/>
        <w:rPr>
          <w:rFonts w:ascii="GHEA Grapalat" w:hAnsi="GHEA Grapalat"/>
          <w:sz w:val="22"/>
          <w:szCs w:val="22"/>
          <w:lang w:val="hy-AM"/>
        </w:rPr>
      </w:pPr>
    </w:p>
    <w:p w14:paraId="0A2C0238" w14:textId="77777777" w:rsidR="00005EB8" w:rsidRDefault="00005EB8" w:rsidP="00005EB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555DCEAC" w14:textId="77777777" w:rsidR="00005EB8" w:rsidRPr="00E6597C" w:rsidRDefault="00005EB8" w:rsidP="00005EB8">
      <w:pPr>
        <w:jc w:val="right"/>
        <w:rPr>
          <w:rFonts w:ascii="GHEA Grapalat" w:hAnsi="GHEA Grapalat"/>
          <w:sz w:val="10"/>
          <w:szCs w:val="10"/>
          <w:lang w:val="es-ES"/>
        </w:rPr>
      </w:pPr>
    </w:p>
    <w:p w14:paraId="0ACE7C65" w14:textId="77777777" w:rsidR="00005EB8" w:rsidRPr="00FF0D1D" w:rsidRDefault="00005EB8" w:rsidP="00005EB8">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p>
    <w:p w14:paraId="2E86F55A" w14:textId="77777777" w:rsidR="00005EB8" w:rsidRPr="00E6597C" w:rsidRDefault="00005EB8" w:rsidP="00005EB8">
      <w:pPr>
        <w:ind w:firstLine="708"/>
        <w:jc w:val="both"/>
        <w:rPr>
          <w:rFonts w:ascii="GHEA Grapalat" w:hAnsi="GHEA Grapalat"/>
          <w:sz w:val="20"/>
          <w:lang w:val="es-ES"/>
        </w:rPr>
      </w:pPr>
    </w:p>
    <w:p w14:paraId="0A7F3C30" w14:textId="77777777" w:rsidR="00005EB8" w:rsidRPr="00E6597C" w:rsidRDefault="00005EB8" w:rsidP="00005EB8">
      <w:pPr>
        <w:jc w:val="center"/>
        <w:rPr>
          <w:rFonts w:ascii="GHEA Grapalat" w:hAnsi="GHEA Grapalat" w:cs="Sylfaen"/>
          <w:b/>
          <w:lang w:val="es-ES"/>
        </w:rPr>
      </w:pPr>
    </w:p>
    <w:p w14:paraId="4E34C3A5" w14:textId="77777777" w:rsidR="00005EB8" w:rsidRPr="00E6597C" w:rsidRDefault="00005EB8" w:rsidP="00005EB8">
      <w:pPr>
        <w:ind w:firstLine="708"/>
        <w:jc w:val="both"/>
        <w:rPr>
          <w:rFonts w:ascii="GHEA Grapalat" w:hAnsi="GHEA Grapalat"/>
          <w:sz w:val="20"/>
          <w:lang w:val="es-ES"/>
        </w:rPr>
      </w:pPr>
    </w:p>
    <w:p w14:paraId="59427259" w14:textId="77777777" w:rsidR="00005EB8" w:rsidRPr="00E6597C" w:rsidRDefault="00005EB8" w:rsidP="00005EB8">
      <w:pPr>
        <w:jc w:val="both"/>
        <w:rPr>
          <w:rFonts w:ascii="GHEA Grapalat" w:hAnsi="GHEA Grapalat"/>
          <w:sz w:val="20"/>
          <w:lang w:val="es-ES"/>
        </w:rPr>
      </w:pPr>
    </w:p>
    <w:p w14:paraId="65299F44" w14:textId="77777777" w:rsidR="00005EB8" w:rsidRPr="00E6597C" w:rsidRDefault="00005EB8" w:rsidP="00005EB8">
      <w:pPr>
        <w:jc w:val="both"/>
        <w:rPr>
          <w:rFonts w:ascii="GHEA Grapalat" w:hAnsi="GHEA Grapalat"/>
          <w:sz w:val="20"/>
          <w:lang w:val="es-ES"/>
        </w:rPr>
      </w:pPr>
    </w:p>
    <w:p w14:paraId="08CFD2DE" w14:textId="77777777" w:rsidR="00005EB8" w:rsidRPr="00E6597C" w:rsidRDefault="00005EB8" w:rsidP="00005EB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27D935FD" w14:textId="77777777" w:rsidR="00005EB8" w:rsidRPr="00F6523E" w:rsidRDefault="00005EB8" w:rsidP="00005EB8">
      <w:pPr>
        <w:jc w:val="both"/>
        <w:rPr>
          <w:rFonts w:ascii="GHEA Grapalat" w:hAnsi="GHEA Grapalat" w:cs="Arial"/>
          <w:sz w:val="20"/>
          <w:vertAlign w:val="superscript"/>
          <w:lang w:val="es-ES"/>
        </w:rPr>
      </w:pPr>
    </w:p>
    <w:p w14:paraId="52F8EC3F" w14:textId="77777777" w:rsidR="00005EB8" w:rsidRPr="00F6523E" w:rsidRDefault="00005EB8" w:rsidP="00005EB8">
      <w:pPr>
        <w:jc w:val="both"/>
        <w:rPr>
          <w:rFonts w:ascii="GHEA Grapalat" w:hAnsi="GHEA Grapalat"/>
          <w:sz w:val="20"/>
          <w:lang w:val="hy-AM"/>
        </w:rPr>
      </w:pPr>
      <w:r w:rsidRPr="00F6523E">
        <w:rPr>
          <w:rFonts w:ascii="GHEA Grapalat" w:hAnsi="GHEA Grapalat"/>
          <w:sz w:val="20"/>
          <w:lang w:val="hy-AM"/>
        </w:rPr>
        <w:t xml:space="preserve">    </w:t>
      </w:r>
    </w:p>
    <w:p w14:paraId="328C15B6" w14:textId="77777777" w:rsidR="00005EB8" w:rsidRPr="00F6523E" w:rsidRDefault="00005EB8" w:rsidP="00005EB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4329C561" w14:textId="77777777" w:rsidR="00005EB8" w:rsidRPr="00F6523E" w:rsidRDefault="00005EB8" w:rsidP="00005EB8">
      <w:pPr>
        <w:pStyle w:val="BodyTextIndent3"/>
        <w:spacing w:line="240" w:lineRule="auto"/>
        <w:jc w:val="right"/>
        <w:rPr>
          <w:rFonts w:ascii="GHEA Grapalat" w:hAnsi="GHEA Grapalat"/>
          <w:b/>
          <w:lang w:val="hy-AM"/>
        </w:rPr>
      </w:pPr>
    </w:p>
    <w:p w14:paraId="3485E10C" w14:textId="77777777" w:rsidR="00005EB8" w:rsidRPr="00F6523E" w:rsidRDefault="00005EB8" w:rsidP="00005EB8">
      <w:pPr>
        <w:pStyle w:val="BodyTextIndent3"/>
        <w:spacing w:line="240" w:lineRule="auto"/>
        <w:jc w:val="right"/>
        <w:rPr>
          <w:rFonts w:ascii="GHEA Grapalat" w:hAnsi="GHEA Grapalat"/>
          <w:b/>
          <w:lang w:val="hy-AM"/>
        </w:rPr>
      </w:pPr>
    </w:p>
    <w:p w14:paraId="0F1755CA" w14:textId="77777777" w:rsidR="00005EB8" w:rsidRDefault="00005EB8" w:rsidP="00005EB8">
      <w:pPr>
        <w:pStyle w:val="FootnoteText"/>
        <w:jc w:val="both"/>
        <w:rPr>
          <w:rFonts w:ascii="GHEA Grapalat" w:hAnsi="GHEA Grapalat"/>
          <w:i/>
          <w:sz w:val="16"/>
          <w:szCs w:val="16"/>
          <w:lang w:val="hy-AM"/>
        </w:rPr>
      </w:pPr>
    </w:p>
    <w:p w14:paraId="0D42E45A" w14:textId="77777777" w:rsidR="00005EB8" w:rsidRDefault="00005EB8" w:rsidP="00005EB8">
      <w:pPr>
        <w:pStyle w:val="FootnoteText"/>
        <w:jc w:val="both"/>
        <w:rPr>
          <w:rFonts w:ascii="GHEA Grapalat" w:hAnsi="GHEA Grapalat"/>
          <w:i/>
          <w:sz w:val="16"/>
          <w:szCs w:val="16"/>
          <w:lang w:val="hy-AM"/>
        </w:rPr>
      </w:pPr>
    </w:p>
    <w:p w14:paraId="5A3F0C7D" w14:textId="77777777" w:rsidR="00005EB8" w:rsidRDefault="00005EB8" w:rsidP="00005EB8">
      <w:pPr>
        <w:pStyle w:val="FootnoteText"/>
        <w:jc w:val="both"/>
        <w:rPr>
          <w:rFonts w:ascii="GHEA Grapalat" w:hAnsi="GHEA Grapalat"/>
          <w:i/>
          <w:sz w:val="16"/>
          <w:szCs w:val="16"/>
          <w:lang w:val="hy-AM"/>
        </w:rPr>
      </w:pPr>
    </w:p>
    <w:p w14:paraId="3FCEEF4D" w14:textId="77777777" w:rsidR="00005EB8" w:rsidRDefault="00005EB8" w:rsidP="00005EB8">
      <w:pPr>
        <w:pStyle w:val="FootnoteText"/>
        <w:jc w:val="both"/>
        <w:rPr>
          <w:rFonts w:ascii="GHEA Grapalat" w:hAnsi="GHEA Grapalat"/>
          <w:i/>
          <w:sz w:val="16"/>
          <w:szCs w:val="16"/>
          <w:lang w:val="hy-AM"/>
        </w:rPr>
      </w:pPr>
    </w:p>
    <w:p w14:paraId="00BF394A" w14:textId="77777777" w:rsidR="00005EB8" w:rsidRDefault="00005EB8" w:rsidP="00005EB8">
      <w:pPr>
        <w:pStyle w:val="FootnoteText"/>
        <w:jc w:val="both"/>
        <w:rPr>
          <w:rFonts w:ascii="GHEA Grapalat" w:hAnsi="GHEA Grapalat"/>
          <w:i/>
          <w:sz w:val="16"/>
          <w:szCs w:val="16"/>
          <w:lang w:val="hy-AM"/>
        </w:rPr>
      </w:pPr>
    </w:p>
    <w:p w14:paraId="430576F7" w14:textId="77777777" w:rsidR="00005EB8" w:rsidRDefault="00005EB8" w:rsidP="00005EB8">
      <w:pPr>
        <w:pStyle w:val="FootnoteText"/>
        <w:jc w:val="both"/>
        <w:rPr>
          <w:rFonts w:ascii="GHEA Grapalat" w:hAnsi="GHEA Grapalat"/>
          <w:i/>
          <w:sz w:val="16"/>
          <w:szCs w:val="16"/>
          <w:lang w:val="hy-AM"/>
        </w:rPr>
      </w:pPr>
    </w:p>
    <w:p w14:paraId="43B1CC94" w14:textId="77777777" w:rsidR="00005EB8" w:rsidRDefault="00005EB8" w:rsidP="00005EB8">
      <w:pPr>
        <w:pStyle w:val="FootnoteText"/>
        <w:jc w:val="both"/>
        <w:rPr>
          <w:rFonts w:ascii="GHEA Grapalat" w:hAnsi="GHEA Grapalat"/>
          <w:i/>
          <w:sz w:val="16"/>
          <w:szCs w:val="16"/>
          <w:lang w:val="hy-AM"/>
        </w:rPr>
      </w:pPr>
    </w:p>
    <w:p w14:paraId="17022FD2" w14:textId="77777777" w:rsidR="00005EB8" w:rsidRDefault="00005EB8" w:rsidP="00005EB8">
      <w:pPr>
        <w:pStyle w:val="FootnoteText"/>
        <w:jc w:val="both"/>
        <w:rPr>
          <w:rFonts w:ascii="GHEA Grapalat" w:hAnsi="GHEA Grapalat"/>
          <w:i/>
          <w:sz w:val="16"/>
          <w:szCs w:val="16"/>
          <w:lang w:val="hy-AM"/>
        </w:rPr>
      </w:pPr>
    </w:p>
    <w:p w14:paraId="49F14DE6" w14:textId="77777777" w:rsidR="00005EB8" w:rsidRPr="00F6523E" w:rsidRDefault="00005EB8" w:rsidP="00005EB8">
      <w:pPr>
        <w:pStyle w:val="FootnoteText"/>
        <w:jc w:val="both"/>
        <w:rPr>
          <w:rFonts w:ascii="GHEA Grapalat" w:hAnsi="GHEA Grapalat"/>
          <w:i/>
          <w:sz w:val="16"/>
          <w:szCs w:val="16"/>
          <w:lang w:val="hy-AM"/>
        </w:rPr>
      </w:pPr>
    </w:p>
    <w:p w14:paraId="49465CC0" w14:textId="77777777" w:rsidR="00005EB8" w:rsidRPr="00D70570" w:rsidRDefault="00005EB8" w:rsidP="00005EB8">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B6116AE" w14:textId="77777777" w:rsidR="00005EB8" w:rsidRPr="00F6523E" w:rsidRDefault="00005EB8" w:rsidP="00005EB8">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46AFDE63" w14:textId="77777777" w:rsidR="00005EB8" w:rsidRPr="00F6523E" w:rsidRDefault="00005EB8" w:rsidP="00005EB8">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3F35940" w14:textId="77777777" w:rsidR="00005EB8" w:rsidRPr="00F6523E" w:rsidRDefault="00005EB8" w:rsidP="00005EB8">
      <w:pPr>
        <w:pStyle w:val="FootnoteText"/>
        <w:jc w:val="both"/>
        <w:rPr>
          <w:rFonts w:ascii="GHEA Grapalat" w:hAnsi="GHEA Grapalat"/>
          <w:i/>
          <w:sz w:val="16"/>
          <w:szCs w:val="16"/>
          <w:lang w:val="hy-AM"/>
        </w:rPr>
      </w:pPr>
    </w:p>
    <w:p w14:paraId="09B3CB90" w14:textId="77777777" w:rsidR="00005EB8" w:rsidRDefault="00005EB8" w:rsidP="00005EB8">
      <w:pPr>
        <w:jc w:val="both"/>
        <w:rPr>
          <w:rFonts w:ascii="GHEA Grapalat" w:hAnsi="GHEA Grapalat"/>
          <w:i/>
          <w:sz w:val="16"/>
          <w:szCs w:val="16"/>
          <w:lang w:val="hy-AM" w:eastAsia="ru-RU"/>
        </w:rPr>
      </w:pPr>
    </w:p>
    <w:p w14:paraId="51950896" w14:textId="77777777" w:rsidR="00005EB8" w:rsidRDefault="00005EB8" w:rsidP="00005EB8">
      <w:pPr>
        <w:jc w:val="both"/>
        <w:rPr>
          <w:rFonts w:ascii="GHEA Grapalat" w:hAnsi="GHEA Grapalat"/>
          <w:i/>
          <w:sz w:val="16"/>
          <w:szCs w:val="16"/>
          <w:lang w:val="hy-AM" w:eastAsia="ru-RU"/>
        </w:rPr>
      </w:pPr>
    </w:p>
    <w:p w14:paraId="5D7741F3" w14:textId="77777777" w:rsidR="00005EB8" w:rsidRDefault="00005EB8" w:rsidP="00005EB8">
      <w:pPr>
        <w:jc w:val="both"/>
        <w:rPr>
          <w:rFonts w:ascii="GHEA Grapalat" w:hAnsi="GHEA Grapalat"/>
          <w:i/>
          <w:sz w:val="16"/>
          <w:szCs w:val="16"/>
          <w:lang w:val="hy-AM" w:eastAsia="ru-RU"/>
        </w:rPr>
      </w:pPr>
    </w:p>
    <w:p w14:paraId="4329F0DA" w14:textId="77777777" w:rsidR="00005EB8" w:rsidRDefault="00005EB8" w:rsidP="00005EB8">
      <w:pPr>
        <w:jc w:val="both"/>
        <w:rPr>
          <w:rFonts w:ascii="GHEA Grapalat" w:hAnsi="GHEA Grapalat"/>
          <w:i/>
          <w:sz w:val="16"/>
          <w:szCs w:val="16"/>
          <w:lang w:val="hy-AM" w:eastAsia="ru-RU"/>
        </w:rPr>
      </w:pPr>
    </w:p>
    <w:p w14:paraId="3B09B26A" w14:textId="77777777" w:rsidR="00005EB8" w:rsidRDefault="00005EB8" w:rsidP="00005EB8">
      <w:pPr>
        <w:jc w:val="both"/>
        <w:rPr>
          <w:rFonts w:ascii="GHEA Grapalat" w:hAnsi="GHEA Grapalat"/>
          <w:i/>
          <w:sz w:val="16"/>
          <w:szCs w:val="16"/>
          <w:lang w:val="hy-AM" w:eastAsia="ru-RU"/>
        </w:rPr>
      </w:pPr>
    </w:p>
    <w:p w14:paraId="7E0E5077" w14:textId="77777777" w:rsidR="00005EB8" w:rsidRDefault="00005EB8" w:rsidP="00005EB8">
      <w:pPr>
        <w:jc w:val="both"/>
        <w:rPr>
          <w:rFonts w:ascii="GHEA Grapalat" w:hAnsi="GHEA Grapalat"/>
          <w:i/>
          <w:sz w:val="16"/>
          <w:szCs w:val="16"/>
          <w:lang w:val="hy-AM" w:eastAsia="ru-RU"/>
        </w:rPr>
      </w:pPr>
    </w:p>
    <w:p w14:paraId="0631DBC5" w14:textId="77777777" w:rsidR="00005EB8" w:rsidRDefault="00005EB8" w:rsidP="00005EB8">
      <w:pPr>
        <w:jc w:val="both"/>
        <w:rPr>
          <w:rFonts w:ascii="GHEA Grapalat" w:hAnsi="GHEA Grapalat"/>
          <w:i/>
          <w:sz w:val="16"/>
          <w:szCs w:val="16"/>
          <w:lang w:val="hy-AM" w:eastAsia="ru-RU"/>
        </w:rPr>
      </w:pPr>
    </w:p>
    <w:p w14:paraId="41C8D5D4" w14:textId="77777777" w:rsidR="00005EB8" w:rsidRDefault="00005EB8" w:rsidP="00005EB8">
      <w:pPr>
        <w:jc w:val="both"/>
        <w:rPr>
          <w:rFonts w:ascii="GHEA Grapalat" w:hAnsi="GHEA Grapalat"/>
          <w:i/>
          <w:sz w:val="16"/>
          <w:szCs w:val="16"/>
          <w:lang w:val="hy-AM" w:eastAsia="ru-RU"/>
        </w:rPr>
      </w:pPr>
    </w:p>
    <w:p w14:paraId="50C007DF" w14:textId="77777777" w:rsidR="00005EB8" w:rsidRDefault="00005EB8" w:rsidP="00005EB8">
      <w:pPr>
        <w:jc w:val="both"/>
        <w:rPr>
          <w:rFonts w:ascii="GHEA Grapalat" w:hAnsi="GHEA Grapalat"/>
          <w:i/>
          <w:sz w:val="16"/>
          <w:szCs w:val="16"/>
          <w:lang w:val="hy-AM" w:eastAsia="ru-RU"/>
        </w:rPr>
      </w:pPr>
    </w:p>
    <w:p w14:paraId="71FAD864" w14:textId="77777777" w:rsidR="00005EB8" w:rsidRDefault="00005EB8" w:rsidP="00005EB8">
      <w:pPr>
        <w:jc w:val="both"/>
        <w:rPr>
          <w:rFonts w:ascii="GHEA Grapalat" w:hAnsi="GHEA Grapalat"/>
          <w:i/>
          <w:sz w:val="16"/>
          <w:szCs w:val="16"/>
          <w:lang w:val="hy-AM" w:eastAsia="ru-RU"/>
        </w:rPr>
      </w:pPr>
    </w:p>
    <w:p w14:paraId="3F4C6120" w14:textId="77777777" w:rsidR="00005EB8" w:rsidRDefault="00005EB8" w:rsidP="00005EB8">
      <w:pPr>
        <w:jc w:val="both"/>
        <w:rPr>
          <w:rFonts w:ascii="GHEA Grapalat" w:hAnsi="GHEA Grapalat"/>
          <w:i/>
          <w:sz w:val="16"/>
          <w:szCs w:val="16"/>
          <w:lang w:val="hy-AM" w:eastAsia="ru-RU"/>
        </w:rPr>
      </w:pPr>
    </w:p>
    <w:p w14:paraId="7036D892" w14:textId="77777777" w:rsidR="00005EB8" w:rsidRDefault="00005EB8" w:rsidP="00005EB8">
      <w:pPr>
        <w:jc w:val="both"/>
        <w:rPr>
          <w:rFonts w:ascii="GHEA Grapalat" w:hAnsi="GHEA Grapalat"/>
          <w:i/>
          <w:sz w:val="16"/>
          <w:szCs w:val="16"/>
          <w:lang w:val="hy-AM" w:eastAsia="ru-RU"/>
        </w:rPr>
      </w:pPr>
    </w:p>
    <w:p w14:paraId="031F51FA" w14:textId="77777777" w:rsidR="00005EB8" w:rsidRDefault="00005EB8" w:rsidP="00005EB8">
      <w:pPr>
        <w:jc w:val="both"/>
        <w:rPr>
          <w:rFonts w:ascii="GHEA Grapalat" w:hAnsi="GHEA Grapalat"/>
          <w:i/>
          <w:sz w:val="16"/>
          <w:szCs w:val="16"/>
          <w:lang w:val="hy-AM" w:eastAsia="ru-RU"/>
        </w:rPr>
      </w:pPr>
    </w:p>
    <w:p w14:paraId="63989DE3" w14:textId="77777777" w:rsidR="00005EB8" w:rsidRDefault="00005EB8" w:rsidP="00005EB8">
      <w:pPr>
        <w:jc w:val="both"/>
        <w:rPr>
          <w:rFonts w:ascii="GHEA Grapalat" w:hAnsi="GHEA Grapalat"/>
          <w:i/>
          <w:sz w:val="16"/>
          <w:szCs w:val="16"/>
          <w:lang w:val="hy-AM" w:eastAsia="ru-RU"/>
        </w:rPr>
      </w:pPr>
    </w:p>
    <w:p w14:paraId="70EE04E6" w14:textId="77777777" w:rsidR="00005EB8" w:rsidRDefault="00005EB8" w:rsidP="00005EB8">
      <w:pPr>
        <w:jc w:val="both"/>
        <w:rPr>
          <w:rFonts w:ascii="GHEA Grapalat" w:hAnsi="GHEA Grapalat"/>
          <w:i/>
          <w:sz w:val="16"/>
          <w:szCs w:val="16"/>
          <w:lang w:val="hy-AM" w:eastAsia="ru-RU"/>
        </w:rPr>
      </w:pPr>
    </w:p>
    <w:p w14:paraId="763EF0ED" w14:textId="77777777" w:rsidR="00005EB8" w:rsidRDefault="00005EB8" w:rsidP="00005EB8">
      <w:pPr>
        <w:jc w:val="both"/>
        <w:rPr>
          <w:rFonts w:ascii="GHEA Grapalat" w:hAnsi="GHEA Grapalat"/>
          <w:i/>
          <w:sz w:val="16"/>
          <w:szCs w:val="16"/>
          <w:lang w:val="hy-AM" w:eastAsia="ru-RU"/>
        </w:rPr>
      </w:pPr>
    </w:p>
    <w:p w14:paraId="67AD9A39" w14:textId="77777777" w:rsidR="00005EB8" w:rsidRDefault="00005EB8" w:rsidP="00005EB8">
      <w:pPr>
        <w:jc w:val="both"/>
        <w:rPr>
          <w:rFonts w:ascii="GHEA Grapalat" w:hAnsi="GHEA Grapalat"/>
          <w:i/>
          <w:sz w:val="16"/>
          <w:szCs w:val="16"/>
          <w:lang w:val="hy-AM" w:eastAsia="ru-RU"/>
        </w:rPr>
      </w:pPr>
    </w:p>
    <w:p w14:paraId="0A026CBA" w14:textId="77777777" w:rsidR="00005EB8" w:rsidRDefault="00005EB8" w:rsidP="00005EB8">
      <w:pPr>
        <w:jc w:val="both"/>
        <w:rPr>
          <w:rFonts w:ascii="GHEA Grapalat" w:hAnsi="GHEA Grapalat"/>
          <w:i/>
          <w:sz w:val="16"/>
          <w:szCs w:val="16"/>
          <w:lang w:val="hy-AM" w:eastAsia="ru-RU"/>
        </w:rPr>
      </w:pPr>
    </w:p>
    <w:p w14:paraId="1A11E441" w14:textId="77777777" w:rsidR="00005EB8" w:rsidRDefault="00005EB8" w:rsidP="00005EB8">
      <w:pPr>
        <w:jc w:val="both"/>
        <w:rPr>
          <w:rFonts w:ascii="GHEA Grapalat" w:hAnsi="GHEA Grapalat"/>
          <w:i/>
          <w:sz w:val="16"/>
          <w:szCs w:val="16"/>
          <w:lang w:val="hy-AM" w:eastAsia="ru-RU"/>
        </w:rPr>
      </w:pPr>
    </w:p>
    <w:p w14:paraId="3B6E4C6F" w14:textId="77777777" w:rsidR="00005EB8" w:rsidRDefault="00005EB8" w:rsidP="00005EB8">
      <w:pPr>
        <w:jc w:val="both"/>
        <w:rPr>
          <w:rFonts w:ascii="GHEA Grapalat" w:hAnsi="GHEA Grapalat"/>
          <w:i/>
          <w:sz w:val="16"/>
          <w:szCs w:val="16"/>
          <w:lang w:val="hy-AM" w:eastAsia="ru-RU"/>
        </w:rPr>
      </w:pPr>
    </w:p>
    <w:p w14:paraId="1177085B" w14:textId="77777777" w:rsidR="00005EB8" w:rsidRDefault="00005EB8" w:rsidP="00005EB8">
      <w:pPr>
        <w:jc w:val="both"/>
        <w:rPr>
          <w:rFonts w:ascii="GHEA Grapalat" w:hAnsi="GHEA Grapalat"/>
          <w:i/>
          <w:sz w:val="16"/>
          <w:szCs w:val="16"/>
          <w:lang w:val="hy-AM" w:eastAsia="ru-RU"/>
        </w:rPr>
      </w:pPr>
    </w:p>
    <w:p w14:paraId="1E885038" w14:textId="77777777" w:rsidR="00005EB8" w:rsidRDefault="00005EB8" w:rsidP="00005EB8">
      <w:pPr>
        <w:jc w:val="both"/>
        <w:rPr>
          <w:rFonts w:ascii="GHEA Grapalat" w:hAnsi="GHEA Grapalat"/>
          <w:i/>
          <w:sz w:val="16"/>
          <w:szCs w:val="16"/>
          <w:lang w:val="hy-AM" w:eastAsia="ru-RU"/>
        </w:rPr>
      </w:pPr>
    </w:p>
    <w:p w14:paraId="6E7A40EB" w14:textId="77777777" w:rsidR="00005EB8" w:rsidRDefault="00005EB8" w:rsidP="00005EB8">
      <w:pPr>
        <w:jc w:val="both"/>
        <w:rPr>
          <w:rFonts w:ascii="GHEA Grapalat" w:hAnsi="GHEA Grapalat"/>
          <w:i/>
          <w:sz w:val="16"/>
          <w:szCs w:val="16"/>
          <w:lang w:val="hy-AM" w:eastAsia="ru-RU"/>
        </w:rPr>
      </w:pPr>
    </w:p>
    <w:p w14:paraId="631969A3" w14:textId="77777777" w:rsidR="00005EB8" w:rsidRDefault="00005EB8" w:rsidP="00005EB8">
      <w:pPr>
        <w:jc w:val="both"/>
        <w:rPr>
          <w:rFonts w:ascii="GHEA Grapalat" w:hAnsi="GHEA Grapalat"/>
          <w:i/>
          <w:sz w:val="16"/>
          <w:szCs w:val="16"/>
          <w:lang w:val="hy-AM" w:eastAsia="ru-RU"/>
        </w:rPr>
      </w:pPr>
    </w:p>
    <w:p w14:paraId="60F66C34" w14:textId="77777777" w:rsidR="00005EB8" w:rsidRDefault="00005EB8" w:rsidP="00005EB8">
      <w:pPr>
        <w:jc w:val="both"/>
        <w:rPr>
          <w:rFonts w:ascii="GHEA Grapalat" w:hAnsi="GHEA Grapalat"/>
          <w:i/>
          <w:sz w:val="16"/>
          <w:szCs w:val="16"/>
          <w:lang w:val="hy-AM" w:eastAsia="ru-RU"/>
        </w:rPr>
      </w:pPr>
    </w:p>
    <w:p w14:paraId="4B14A507" w14:textId="77777777" w:rsidR="00005EB8" w:rsidRDefault="00005EB8" w:rsidP="00005EB8">
      <w:pPr>
        <w:jc w:val="both"/>
        <w:rPr>
          <w:rFonts w:ascii="GHEA Grapalat" w:hAnsi="GHEA Grapalat"/>
          <w:i/>
          <w:sz w:val="16"/>
          <w:szCs w:val="16"/>
          <w:lang w:val="hy-AM" w:eastAsia="ru-RU"/>
        </w:rPr>
      </w:pPr>
    </w:p>
    <w:p w14:paraId="720BD7D4" w14:textId="77777777" w:rsidR="00005EB8" w:rsidRDefault="00005EB8" w:rsidP="00005EB8">
      <w:pPr>
        <w:jc w:val="both"/>
        <w:rPr>
          <w:rFonts w:ascii="GHEA Grapalat" w:hAnsi="GHEA Grapalat"/>
          <w:i/>
          <w:sz w:val="16"/>
          <w:szCs w:val="16"/>
          <w:lang w:val="hy-AM" w:eastAsia="ru-RU"/>
        </w:rPr>
      </w:pPr>
    </w:p>
    <w:p w14:paraId="4B63DB7F" w14:textId="77777777" w:rsidR="00005EB8" w:rsidRDefault="00005EB8" w:rsidP="00005EB8">
      <w:pPr>
        <w:jc w:val="both"/>
        <w:rPr>
          <w:rFonts w:ascii="GHEA Grapalat" w:hAnsi="GHEA Grapalat"/>
          <w:i/>
          <w:sz w:val="16"/>
          <w:szCs w:val="16"/>
          <w:lang w:val="hy-AM" w:eastAsia="ru-RU"/>
        </w:rPr>
      </w:pPr>
    </w:p>
    <w:p w14:paraId="50E87E2A" w14:textId="77777777" w:rsidR="00005EB8" w:rsidRPr="004605D7" w:rsidRDefault="00005EB8" w:rsidP="00005EB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023CE1BC" w14:textId="6D18FFDA" w:rsidR="00005EB8" w:rsidRPr="00E6597C" w:rsidRDefault="00005EB8" w:rsidP="00005EB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4604C0">
        <w:rPr>
          <w:rFonts w:ascii="Sylfaen" w:hAnsi="Sylfaen"/>
          <w:b/>
          <w:lang w:val="af-ZA"/>
        </w:rPr>
        <w:t>5</w:t>
      </w:r>
      <w:r>
        <w:rPr>
          <w:rFonts w:ascii="Sylfaen" w:hAnsi="Sylfaen"/>
          <w:b/>
          <w:i/>
          <w:lang w:val="af-ZA"/>
        </w:rPr>
        <w:t xml:space="preserve"> </w:t>
      </w:r>
      <w:r w:rsidRPr="00E6597C">
        <w:rPr>
          <w:rFonts w:ascii="GHEA Grapalat" w:hAnsi="GHEA Grapalat" w:cs="Sylfaen"/>
          <w:b/>
          <w:lang w:val="es-ES"/>
        </w:rPr>
        <w:t>ծածկագրով</w:t>
      </w:r>
    </w:p>
    <w:p w14:paraId="74AC9FEB" w14:textId="77777777" w:rsidR="00005EB8" w:rsidRPr="00E6597C" w:rsidRDefault="00005EB8" w:rsidP="00005EB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1D7FE42D" w14:textId="77777777" w:rsidR="00005EB8" w:rsidRPr="007B5542" w:rsidRDefault="00005EB8" w:rsidP="00005EB8">
      <w:pPr>
        <w:ind w:left="-66"/>
        <w:jc w:val="center"/>
        <w:rPr>
          <w:rFonts w:ascii="GHEA Grapalat" w:hAnsi="GHEA Grapalat"/>
          <w:b/>
          <w:lang w:val="hy-AM"/>
        </w:rPr>
      </w:pPr>
    </w:p>
    <w:p w14:paraId="4E6148D2" w14:textId="77777777" w:rsidR="00005EB8" w:rsidRDefault="00005EB8" w:rsidP="00005EB8">
      <w:pPr>
        <w:pStyle w:val="Heading3"/>
        <w:spacing w:line="240" w:lineRule="auto"/>
        <w:ind w:firstLine="567"/>
        <w:jc w:val="left"/>
        <w:rPr>
          <w:rFonts w:ascii="GHEA Grapalat" w:hAnsi="GHEA Grapalat"/>
          <w:b/>
          <w:lang w:val="hy-AM"/>
        </w:rPr>
      </w:pPr>
    </w:p>
    <w:p w14:paraId="05337C28" w14:textId="77777777" w:rsidR="00005EB8" w:rsidRPr="009F5C16" w:rsidRDefault="00005EB8" w:rsidP="00005EB8">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232EB22C" w14:textId="77777777" w:rsidR="00005EB8" w:rsidRPr="009F5C16" w:rsidRDefault="00005EB8" w:rsidP="00005EB8">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5175F8D5" w14:textId="77777777" w:rsidR="00005EB8" w:rsidRPr="009F5C16" w:rsidRDefault="00005EB8" w:rsidP="00005EB8">
      <w:pPr>
        <w:ind w:firstLine="567"/>
        <w:jc w:val="both"/>
        <w:rPr>
          <w:rFonts w:ascii="GHEA Grapalat" w:hAnsi="GHEA Grapalat" w:cs="Arial"/>
          <w:sz w:val="20"/>
          <w:szCs w:val="20"/>
          <w:u w:val="single"/>
          <w:lang w:val="es-ES"/>
        </w:rPr>
      </w:pPr>
    </w:p>
    <w:p w14:paraId="35D7DBB8" w14:textId="77777777" w:rsidR="00005EB8" w:rsidRPr="009F5C16" w:rsidRDefault="00005EB8" w:rsidP="00005EB8">
      <w:pPr>
        <w:ind w:firstLine="567"/>
        <w:jc w:val="both"/>
        <w:rPr>
          <w:rFonts w:ascii="GHEA Grapalat" w:hAnsi="GHEA Grapalat" w:cs="Arial"/>
          <w:sz w:val="20"/>
          <w:szCs w:val="20"/>
          <w:u w:val="single"/>
          <w:lang w:val="es-ES"/>
        </w:rPr>
      </w:pPr>
    </w:p>
    <w:p w14:paraId="3515019A" w14:textId="1D241165" w:rsidR="00005EB8" w:rsidRPr="009F5C16" w:rsidRDefault="00005EB8" w:rsidP="00005EB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4604C0">
        <w:rPr>
          <w:rFonts w:ascii="Sylfaen" w:hAnsi="Sylfaen"/>
          <w:b/>
          <w:lang w:val="af-ZA"/>
        </w:rPr>
        <w:t>5</w:t>
      </w:r>
      <w:r>
        <w:rPr>
          <w:rFonts w:ascii="Sylfaen" w:hAnsi="Sylfaen"/>
          <w:b/>
          <w:i/>
          <w:lang w:val="af-ZA"/>
        </w:rPr>
        <w:t xml:space="preserve"> </w:t>
      </w:r>
      <w:r w:rsidRPr="009F5C16">
        <w:rPr>
          <w:rFonts w:ascii="GHEA Grapalat" w:hAnsi="GHEA Grapalat" w:cs="Arial"/>
          <w:sz w:val="20"/>
          <w:szCs w:val="20"/>
          <w:lang w:val="es-ES"/>
        </w:rPr>
        <w:t xml:space="preserve">» </w:t>
      </w:r>
    </w:p>
    <w:p w14:paraId="01EB5009" w14:textId="77777777" w:rsidR="00005EB8" w:rsidRPr="009F5C16" w:rsidRDefault="00005EB8" w:rsidP="00005EB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3B6A09A4" w14:textId="48BDEA31" w:rsidR="00005EB8" w:rsidRPr="00DD1884" w:rsidRDefault="00005EB8" w:rsidP="00005EB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շրջանակում ընտրված մասնակից ճանաչվելու դեպքում, պարտավորվում է նույն ծածկագրով մրցույթի շրջանակում կնքվող պայմանագ</w:t>
      </w:r>
      <w:r w:rsidR="0057410C">
        <w:rPr>
          <w:rFonts w:ascii="GHEA Grapalat" w:hAnsi="GHEA Grapalat" w:cs="Arial"/>
          <w:sz w:val="20"/>
          <w:szCs w:val="20"/>
          <w:lang w:val="hy-AM"/>
        </w:rPr>
        <w:t>ր</w:t>
      </w:r>
      <w:r w:rsidRPr="009F5C16">
        <w:rPr>
          <w:rFonts w:ascii="GHEA Grapalat" w:hAnsi="GHEA Grapalat" w:cs="Arial"/>
          <w:sz w:val="20"/>
          <w:szCs w:val="20"/>
          <w:lang w:val="hy-AM"/>
        </w:rPr>
        <w:t xml:space="preserve">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6E009E09" w14:textId="77777777" w:rsidR="00005EB8" w:rsidRPr="009F5C16" w:rsidRDefault="00005EB8" w:rsidP="00005EB8">
      <w:pPr>
        <w:rPr>
          <w:lang w:val="es-ES"/>
        </w:rPr>
      </w:pPr>
    </w:p>
    <w:p w14:paraId="28BBBEB9" w14:textId="77777777" w:rsidR="00005EB8" w:rsidRPr="009F5C16" w:rsidRDefault="00005EB8" w:rsidP="00005EB8">
      <w:pPr>
        <w:pStyle w:val="Heading3"/>
        <w:spacing w:line="240" w:lineRule="auto"/>
        <w:ind w:firstLine="567"/>
        <w:jc w:val="left"/>
        <w:rPr>
          <w:rFonts w:ascii="GHEA Grapalat" w:hAnsi="GHEA Grapalat"/>
          <w:b/>
          <w:lang w:val="es-ES"/>
        </w:rPr>
      </w:pPr>
    </w:p>
    <w:p w14:paraId="459097FF" w14:textId="77777777" w:rsidR="00005EB8" w:rsidRPr="00CE1C61" w:rsidRDefault="00005EB8" w:rsidP="00005EB8">
      <w:pPr>
        <w:pStyle w:val="Heading3"/>
        <w:spacing w:line="240" w:lineRule="auto"/>
        <w:ind w:firstLine="567"/>
        <w:jc w:val="left"/>
        <w:rPr>
          <w:rFonts w:ascii="GHEA Grapalat" w:hAnsi="GHEA Grapalat"/>
          <w:b/>
          <w:lang w:val="es-ES"/>
        </w:rPr>
      </w:pPr>
    </w:p>
    <w:p w14:paraId="5723F4D7" w14:textId="77777777" w:rsidR="00005EB8" w:rsidRPr="007B5542" w:rsidRDefault="00005EB8" w:rsidP="00005EB8">
      <w:pPr>
        <w:rPr>
          <w:rFonts w:ascii="GHEA Grapalat" w:hAnsi="GHEA Grapalat"/>
          <w:sz w:val="20"/>
          <w:lang w:val="es-ES"/>
        </w:rPr>
      </w:pPr>
    </w:p>
    <w:p w14:paraId="1974C8D4" w14:textId="77777777" w:rsidR="00005EB8" w:rsidRPr="009F5C16" w:rsidRDefault="00005EB8" w:rsidP="00005EB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304935FF" w14:textId="77777777" w:rsidR="00005EB8" w:rsidRPr="0053699F" w:rsidRDefault="00005EB8" w:rsidP="00005EB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03A94E55" w14:textId="77777777" w:rsidR="00005EB8" w:rsidRPr="0053699F" w:rsidRDefault="00005EB8" w:rsidP="00005EB8">
      <w:pPr>
        <w:jc w:val="right"/>
        <w:rPr>
          <w:rFonts w:ascii="GHEA Grapalat" w:hAnsi="GHEA Grapalat" w:cs="Sylfaen"/>
          <w:sz w:val="20"/>
          <w:lang w:val="hy-AM"/>
        </w:rPr>
      </w:pPr>
    </w:p>
    <w:p w14:paraId="112ECC6D" w14:textId="77777777" w:rsidR="00005EB8" w:rsidRPr="0053699F" w:rsidRDefault="00005EB8" w:rsidP="00005EB8">
      <w:pPr>
        <w:jc w:val="right"/>
        <w:rPr>
          <w:rFonts w:ascii="GHEA Grapalat" w:hAnsi="GHEA Grapalat" w:cs="Sylfaen"/>
          <w:sz w:val="20"/>
          <w:lang w:val="hy-AM"/>
        </w:rPr>
      </w:pPr>
    </w:p>
    <w:p w14:paraId="4B653841" w14:textId="77777777" w:rsidR="00005EB8" w:rsidRPr="007B5542" w:rsidRDefault="00005EB8" w:rsidP="00005EB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052BFA78" w14:textId="77777777" w:rsidR="00005EB8" w:rsidRPr="007B5542" w:rsidRDefault="00005EB8" w:rsidP="00005EB8">
      <w:pPr>
        <w:jc w:val="right"/>
        <w:rPr>
          <w:rFonts w:ascii="GHEA Grapalat" w:hAnsi="GHEA Grapalat"/>
          <w:sz w:val="20"/>
          <w:lang w:val="hy-AM"/>
        </w:rPr>
      </w:pPr>
    </w:p>
    <w:p w14:paraId="033493CE" w14:textId="77777777" w:rsidR="00005EB8" w:rsidRPr="007B5542" w:rsidRDefault="00005EB8" w:rsidP="00005EB8">
      <w:pPr>
        <w:jc w:val="right"/>
        <w:rPr>
          <w:rFonts w:ascii="GHEA Grapalat" w:hAnsi="GHEA Grapalat"/>
          <w:sz w:val="20"/>
          <w:lang w:val="hy-AM"/>
        </w:rPr>
      </w:pPr>
    </w:p>
    <w:p w14:paraId="131700E2" w14:textId="77777777" w:rsidR="00005EB8" w:rsidRDefault="00005EB8" w:rsidP="00005EB8">
      <w:pPr>
        <w:pStyle w:val="BodyTextIndent3"/>
        <w:spacing w:line="240" w:lineRule="auto"/>
        <w:ind w:firstLine="0"/>
        <w:jc w:val="right"/>
        <w:rPr>
          <w:rFonts w:ascii="GHEA Grapalat" w:hAnsi="GHEA Grapalat"/>
          <w:b/>
          <w:lang w:val="hy-AM"/>
        </w:rPr>
      </w:pPr>
    </w:p>
    <w:p w14:paraId="748996AC" w14:textId="77777777" w:rsidR="00005EB8" w:rsidRDefault="00005EB8" w:rsidP="00005EB8">
      <w:pPr>
        <w:pStyle w:val="BodyTextIndent3"/>
        <w:spacing w:line="240" w:lineRule="auto"/>
        <w:ind w:firstLine="0"/>
        <w:jc w:val="right"/>
        <w:rPr>
          <w:rFonts w:ascii="GHEA Grapalat" w:hAnsi="GHEA Grapalat"/>
          <w:b/>
          <w:lang w:val="hy-AM"/>
        </w:rPr>
      </w:pPr>
    </w:p>
    <w:p w14:paraId="5D663AA5" w14:textId="77777777" w:rsidR="00005EB8" w:rsidRDefault="00005EB8" w:rsidP="00005EB8">
      <w:pPr>
        <w:pStyle w:val="BodyTextIndent3"/>
        <w:spacing w:line="240" w:lineRule="auto"/>
        <w:ind w:firstLine="0"/>
        <w:jc w:val="right"/>
        <w:rPr>
          <w:rFonts w:ascii="GHEA Grapalat" w:hAnsi="GHEA Grapalat"/>
          <w:b/>
          <w:lang w:val="hy-AM"/>
        </w:rPr>
      </w:pPr>
    </w:p>
    <w:p w14:paraId="35E4B704" w14:textId="77777777" w:rsidR="00005EB8" w:rsidRDefault="00005EB8" w:rsidP="00005EB8">
      <w:pPr>
        <w:jc w:val="both"/>
        <w:rPr>
          <w:rFonts w:ascii="GHEA Grapalat" w:hAnsi="GHEA Grapalat"/>
          <w:i/>
          <w:sz w:val="16"/>
          <w:szCs w:val="16"/>
          <w:lang w:val="hy-AM" w:eastAsia="ru-RU"/>
        </w:rPr>
      </w:pPr>
    </w:p>
    <w:p w14:paraId="224DDD96" w14:textId="77777777" w:rsidR="00005EB8" w:rsidRDefault="00005EB8" w:rsidP="00005EB8">
      <w:pPr>
        <w:jc w:val="both"/>
        <w:rPr>
          <w:rFonts w:ascii="GHEA Grapalat" w:hAnsi="GHEA Grapalat"/>
          <w:i/>
          <w:sz w:val="16"/>
          <w:szCs w:val="16"/>
          <w:lang w:val="hy-AM" w:eastAsia="ru-RU"/>
        </w:rPr>
      </w:pPr>
    </w:p>
    <w:p w14:paraId="203A81C3" w14:textId="77777777" w:rsidR="00005EB8" w:rsidRDefault="00005EB8" w:rsidP="00005EB8">
      <w:pPr>
        <w:jc w:val="both"/>
        <w:rPr>
          <w:rFonts w:ascii="GHEA Grapalat" w:hAnsi="GHEA Grapalat"/>
          <w:i/>
          <w:sz w:val="16"/>
          <w:szCs w:val="16"/>
          <w:lang w:val="hy-AM" w:eastAsia="ru-RU"/>
        </w:rPr>
      </w:pPr>
    </w:p>
    <w:p w14:paraId="7F90C724" w14:textId="77777777" w:rsidR="00005EB8" w:rsidRDefault="00005EB8" w:rsidP="00005EB8">
      <w:pPr>
        <w:jc w:val="both"/>
        <w:rPr>
          <w:rFonts w:ascii="GHEA Grapalat" w:hAnsi="GHEA Grapalat"/>
          <w:i/>
          <w:sz w:val="16"/>
          <w:szCs w:val="16"/>
          <w:lang w:val="hy-AM" w:eastAsia="ru-RU"/>
        </w:rPr>
      </w:pPr>
    </w:p>
    <w:p w14:paraId="70349DD8" w14:textId="77777777" w:rsidR="00005EB8" w:rsidRDefault="00005EB8" w:rsidP="00005EB8">
      <w:pPr>
        <w:jc w:val="both"/>
        <w:rPr>
          <w:rFonts w:ascii="GHEA Grapalat" w:hAnsi="GHEA Grapalat"/>
          <w:i/>
          <w:sz w:val="16"/>
          <w:szCs w:val="16"/>
          <w:lang w:val="hy-AM" w:eastAsia="ru-RU"/>
        </w:rPr>
      </w:pPr>
    </w:p>
    <w:p w14:paraId="2D986BB8" w14:textId="77777777" w:rsidR="00005EB8" w:rsidRDefault="00005EB8" w:rsidP="00005EB8">
      <w:pPr>
        <w:jc w:val="both"/>
        <w:rPr>
          <w:rFonts w:ascii="GHEA Grapalat" w:hAnsi="GHEA Grapalat"/>
          <w:i/>
          <w:sz w:val="16"/>
          <w:szCs w:val="16"/>
          <w:lang w:val="hy-AM" w:eastAsia="ru-RU"/>
        </w:rPr>
      </w:pPr>
    </w:p>
    <w:p w14:paraId="4B693C3F" w14:textId="77777777" w:rsidR="00005EB8" w:rsidRDefault="00005EB8" w:rsidP="00005EB8">
      <w:pPr>
        <w:jc w:val="both"/>
        <w:rPr>
          <w:rFonts w:ascii="GHEA Grapalat" w:hAnsi="GHEA Grapalat"/>
          <w:i/>
          <w:sz w:val="16"/>
          <w:szCs w:val="16"/>
          <w:lang w:val="hy-AM" w:eastAsia="ru-RU"/>
        </w:rPr>
      </w:pPr>
    </w:p>
    <w:p w14:paraId="1F3924E4" w14:textId="77777777" w:rsidR="00005EB8" w:rsidRDefault="00005EB8" w:rsidP="00005EB8">
      <w:pPr>
        <w:jc w:val="both"/>
        <w:rPr>
          <w:rFonts w:ascii="GHEA Grapalat" w:hAnsi="GHEA Grapalat"/>
          <w:i/>
          <w:sz w:val="16"/>
          <w:szCs w:val="16"/>
          <w:lang w:val="hy-AM" w:eastAsia="ru-RU"/>
        </w:rPr>
      </w:pPr>
    </w:p>
    <w:p w14:paraId="6E48F6CC" w14:textId="77777777" w:rsidR="00005EB8" w:rsidRDefault="00005EB8" w:rsidP="00005EB8">
      <w:pPr>
        <w:jc w:val="both"/>
        <w:rPr>
          <w:rFonts w:ascii="GHEA Grapalat" w:hAnsi="GHEA Grapalat"/>
          <w:i/>
          <w:sz w:val="16"/>
          <w:szCs w:val="16"/>
          <w:lang w:val="hy-AM" w:eastAsia="ru-RU"/>
        </w:rPr>
      </w:pPr>
    </w:p>
    <w:p w14:paraId="0030E441" w14:textId="77777777" w:rsidR="00005EB8" w:rsidRDefault="00005EB8" w:rsidP="00005EB8">
      <w:pPr>
        <w:jc w:val="both"/>
        <w:rPr>
          <w:rFonts w:ascii="GHEA Grapalat" w:hAnsi="GHEA Grapalat"/>
          <w:i/>
          <w:sz w:val="16"/>
          <w:szCs w:val="16"/>
          <w:lang w:val="hy-AM" w:eastAsia="ru-RU"/>
        </w:rPr>
      </w:pPr>
    </w:p>
    <w:p w14:paraId="6EB133B4" w14:textId="77777777" w:rsidR="00005EB8" w:rsidRDefault="00005EB8" w:rsidP="00005EB8">
      <w:pPr>
        <w:jc w:val="both"/>
        <w:rPr>
          <w:rFonts w:ascii="GHEA Grapalat" w:hAnsi="GHEA Grapalat"/>
          <w:i/>
          <w:sz w:val="16"/>
          <w:szCs w:val="16"/>
          <w:lang w:val="hy-AM" w:eastAsia="ru-RU"/>
        </w:rPr>
      </w:pPr>
    </w:p>
    <w:p w14:paraId="1F197309" w14:textId="77777777" w:rsidR="00005EB8" w:rsidRDefault="00005EB8" w:rsidP="00005EB8">
      <w:pPr>
        <w:jc w:val="both"/>
        <w:rPr>
          <w:rFonts w:ascii="GHEA Grapalat" w:hAnsi="GHEA Grapalat"/>
          <w:i/>
          <w:sz w:val="16"/>
          <w:szCs w:val="16"/>
          <w:lang w:val="hy-AM" w:eastAsia="ru-RU"/>
        </w:rPr>
      </w:pPr>
    </w:p>
    <w:p w14:paraId="2E5EDEB0" w14:textId="77777777" w:rsidR="00005EB8" w:rsidRDefault="00005EB8" w:rsidP="00005EB8">
      <w:pPr>
        <w:jc w:val="both"/>
        <w:rPr>
          <w:rFonts w:ascii="GHEA Grapalat" w:hAnsi="GHEA Grapalat"/>
          <w:i/>
          <w:sz w:val="16"/>
          <w:szCs w:val="16"/>
          <w:lang w:val="hy-AM" w:eastAsia="ru-RU"/>
        </w:rPr>
      </w:pPr>
    </w:p>
    <w:p w14:paraId="0891C52E" w14:textId="77777777" w:rsidR="00005EB8" w:rsidRPr="00F6523E" w:rsidRDefault="00005EB8" w:rsidP="00005EB8">
      <w:pPr>
        <w:jc w:val="both"/>
        <w:rPr>
          <w:rFonts w:ascii="GHEA Grapalat" w:hAnsi="GHEA Grapalat" w:cs="Sylfaen"/>
          <w:sz w:val="16"/>
          <w:szCs w:val="16"/>
          <w:lang w:val="hy-AM"/>
        </w:rPr>
      </w:pPr>
    </w:p>
    <w:p w14:paraId="0483F343" w14:textId="0EC1F79E" w:rsidR="003023E9" w:rsidRDefault="00005EB8" w:rsidP="00005EB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60746EE" w14:textId="70D9CC60"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791159">
        <w:rPr>
          <w:rFonts w:ascii="Sylfaen" w:hAnsi="Sylfaen"/>
          <w:b/>
          <w:lang w:val="af-ZA"/>
        </w:rPr>
        <w:t>5</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038EC02"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2AC9682C"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1097C41A" w14:textId="4706B8A8" w:rsidR="00F41478" w:rsidRDefault="00F41478" w:rsidP="00F41478">
      <w:pPr>
        <w:pBdr>
          <w:top w:val="nil"/>
          <w:left w:val="nil"/>
          <w:bottom w:val="nil"/>
          <w:right w:val="nil"/>
          <w:between w:val="nil"/>
        </w:pBdr>
        <w:spacing w:before="240"/>
        <w:rPr>
          <w:rFonts w:ascii="GHEA Grapalat" w:hAnsi="GHEA Grapalat"/>
        </w:rPr>
      </w:pPr>
    </w:p>
    <w:p w14:paraId="71F7D6DD" w14:textId="4BFAE208" w:rsidR="00A52F0E" w:rsidRPr="00FD1EE4" w:rsidRDefault="00A52F0E" w:rsidP="00F4147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0BAE388E"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35BC4786"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w:t>
      </w:r>
      <w:r>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7FEDFB8E" w14:textId="77777777" w:rsidR="00956F77" w:rsidRDefault="000B1088" w:rsidP="00D70570">
      <w:pPr>
        <w:pStyle w:val="BodyTextIndent3"/>
        <w:spacing w:line="240" w:lineRule="auto"/>
        <w:ind w:left="360" w:firstLine="0"/>
        <w:jc w:val="right"/>
        <w:rPr>
          <w:rFonts w:ascii="GHEA Grapalat" w:hAnsi="GHEA Grapalat"/>
          <w:b/>
          <w:lang w:val="hy-AM"/>
        </w:rPr>
      </w:pPr>
      <w:r w:rsidRPr="00E6597C">
        <w:rPr>
          <w:rFonts w:ascii="GHEA Grapalat" w:hAnsi="GHEA Grapalat"/>
          <w:b/>
          <w:lang w:val="hy-AM"/>
        </w:rPr>
        <w:t xml:space="preserve"> </w:t>
      </w:r>
      <w:r w:rsidRPr="00E6597C">
        <w:rPr>
          <w:rFonts w:ascii="GHEA Grapalat" w:hAnsi="GHEA Grapalat"/>
          <w:b/>
          <w:lang w:val="hy-AM"/>
        </w:rPr>
        <w:br w:type="page"/>
      </w:r>
    </w:p>
    <w:p w14:paraId="562B0865" w14:textId="77777777" w:rsidR="00956F77" w:rsidRDefault="00956F77" w:rsidP="00D70570">
      <w:pPr>
        <w:pStyle w:val="BodyTextIndent3"/>
        <w:spacing w:line="240" w:lineRule="auto"/>
        <w:ind w:left="360" w:firstLine="0"/>
        <w:jc w:val="right"/>
        <w:rPr>
          <w:rFonts w:ascii="GHEA Grapalat" w:hAnsi="GHEA Grapalat"/>
          <w:b/>
          <w:lang w:val="hy-AM"/>
        </w:rPr>
      </w:pPr>
    </w:p>
    <w:p w14:paraId="2C27CE05" w14:textId="67D87716" w:rsidR="00B2572B" w:rsidRPr="00E6597C" w:rsidRDefault="00B2572B"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007B5542" w:rsidRPr="004605D7">
        <w:rPr>
          <w:rFonts w:ascii="GHEA Grapalat" w:hAnsi="GHEA Grapalat" w:cs="Arial"/>
          <w:b/>
          <w:lang w:val="hy-AM"/>
        </w:rPr>
        <w:t>2</w:t>
      </w:r>
    </w:p>
    <w:p w14:paraId="42C2D082" w14:textId="1B21C454"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791159">
        <w:rPr>
          <w:rFonts w:ascii="Sylfaen" w:hAnsi="Sylfaen"/>
          <w:b/>
          <w:lang w:val="af-ZA"/>
        </w:rPr>
        <w:t>5</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46C5E58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DDC2F03"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956F77" w:rsidRPr="00DA47D0">
        <w:rPr>
          <w:rFonts w:ascii="Sylfaen" w:hAnsi="Sylfaen"/>
          <w:b/>
          <w:sz w:val="22"/>
          <w:lang w:val="af-ZA"/>
        </w:rPr>
        <w:t>ԵՔԼ-ԲՄԱՇՁԲ-2</w:t>
      </w:r>
      <w:r w:rsidR="00956F77">
        <w:rPr>
          <w:rFonts w:ascii="Sylfaen" w:hAnsi="Sylfaen"/>
          <w:b/>
          <w:sz w:val="22"/>
          <w:lang w:val="af-ZA"/>
        </w:rPr>
        <w:t>4</w:t>
      </w:r>
      <w:r w:rsidR="0052774E">
        <w:rPr>
          <w:rFonts w:ascii="Sylfaen" w:hAnsi="Sylfaen"/>
          <w:b/>
          <w:sz w:val="22"/>
          <w:lang w:val="af-ZA"/>
        </w:rPr>
        <w:t>/</w:t>
      </w:r>
      <w:r w:rsidR="00791159">
        <w:rPr>
          <w:rFonts w:ascii="Sylfaen" w:hAnsi="Sylfaen"/>
          <w:b/>
          <w:sz w:val="22"/>
          <w:lang w:val="af-ZA"/>
        </w:rPr>
        <w:t>5</w:t>
      </w:r>
      <w:r w:rsidR="00956F77" w:rsidRPr="00DA47D0">
        <w:rPr>
          <w:rFonts w:ascii="Sylfaen" w:hAnsi="Sylfaen"/>
          <w:b/>
          <w:sz w:val="22"/>
          <w:lang w:val="af-ZA"/>
        </w:rPr>
        <w:t xml:space="preserve"> </w:t>
      </w:r>
      <w:r w:rsidRPr="00E6597C">
        <w:rPr>
          <w:rFonts w:ascii="GHEA Grapalat" w:hAnsi="GHEA Grapalat" w:cs="Arial"/>
          <w:sz w:val="20"/>
          <w:szCs w:val="20"/>
          <w:lang w:val="es-ES"/>
        </w:rPr>
        <w:t>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1001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8"/>
        <w:gridCol w:w="3259"/>
        <w:gridCol w:w="1643"/>
        <w:gridCol w:w="1701"/>
        <w:gridCol w:w="1701"/>
      </w:tblGrid>
      <w:tr w:rsidR="0053699F" w:rsidRPr="0048528A" w14:paraId="78F6C5E7" w14:textId="77777777" w:rsidTr="00E80D80">
        <w:trPr>
          <w:cantSplit/>
          <w:trHeight w:val="916"/>
          <w:jc w:val="center"/>
        </w:trPr>
        <w:tc>
          <w:tcPr>
            <w:tcW w:w="1708"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E80D80">
        <w:trPr>
          <w:jc w:val="center"/>
        </w:trPr>
        <w:tc>
          <w:tcPr>
            <w:tcW w:w="1708"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48528A" w14:paraId="505AA654" w14:textId="77777777" w:rsidTr="00F46299">
        <w:trPr>
          <w:trHeight w:val="2334"/>
          <w:jc w:val="center"/>
        </w:trPr>
        <w:tc>
          <w:tcPr>
            <w:tcW w:w="1708"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1EF159EF" w:rsidR="0053699F" w:rsidRPr="00E6597C" w:rsidRDefault="00791159" w:rsidP="00E80D80">
            <w:pPr>
              <w:rPr>
                <w:rFonts w:ascii="GHEA Grapalat" w:hAnsi="GHEA Grapalat"/>
                <w:sz w:val="18"/>
                <w:lang w:val="es-ES"/>
              </w:rPr>
            </w:pPr>
            <w:r w:rsidRPr="00791159">
              <w:rPr>
                <w:rFonts w:ascii="GHEA Grapalat" w:hAnsi="GHEA Grapalat"/>
                <w:b/>
                <w:sz w:val="22"/>
                <w:szCs w:val="20"/>
                <w:lang w:val="af-ZA"/>
              </w:rPr>
              <w:t>«Երքաղլույս» ՓԲԸ-ի տարածքների համար անհրաժեշտ Մուտքի-ելքի վերահսկման համակարգի իր ծրագրային ապահովումով տեղադրման աշխատանքներ</w:t>
            </w:r>
            <w:r w:rsidRPr="00791159">
              <w:rPr>
                <w:rFonts w:ascii="GHEA Grapalat" w:hAnsi="GHEA Grapalat"/>
                <w:sz w:val="20"/>
                <w:lang w:val="es-ES"/>
              </w:rPr>
              <w:t xml:space="preserve"> </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Default="00B2572B" w:rsidP="00EF3662">
      <w:pPr>
        <w:rPr>
          <w:rFonts w:ascii="GHEA Grapalat" w:hAnsi="GHEA Grapalat"/>
          <w:sz w:val="18"/>
          <w:szCs w:val="18"/>
          <w:lang w:val="es-ES"/>
        </w:rPr>
      </w:pPr>
    </w:p>
    <w:p w14:paraId="0F413305" w14:textId="77777777" w:rsidR="007E5322" w:rsidRDefault="007E5322" w:rsidP="00EF3662">
      <w:pPr>
        <w:rPr>
          <w:rFonts w:ascii="GHEA Grapalat" w:hAnsi="GHEA Grapalat"/>
          <w:sz w:val="18"/>
          <w:szCs w:val="18"/>
          <w:lang w:val="es-ES"/>
        </w:rPr>
      </w:pPr>
    </w:p>
    <w:p w14:paraId="534EFC2A" w14:textId="77777777" w:rsidR="007E5322" w:rsidRDefault="007E5322"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C75EA5">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C75EA5">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A5DFF81" w14:textId="4C878C22" w:rsidR="00A67928" w:rsidRPr="00E6597C" w:rsidRDefault="00A67928" w:rsidP="00A67928">
      <w:pPr>
        <w:pStyle w:val="BodyTextIndent3"/>
        <w:spacing w:line="240" w:lineRule="auto"/>
        <w:jc w:val="right"/>
        <w:rPr>
          <w:rFonts w:ascii="GHEA Grapalat" w:hAnsi="GHEA Grapalat" w:cs="Sylfaen"/>
          <w:b/>
          <w:lang w:val="hy-AM"/>
        </w:rPr>
      </w:pPr>
    </w:p>
    <w:p w14:paraId="21ABF326" w14:textId="6BBD1341"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7996A24A" w14:textId="1458648C"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791159">
        <w:rPr>
          <w:rFonts w:ascii="Sylfaen" w:hAnsi="Sylfaen"/>
          <w:b/>
          <w:lang w:val="af-ZA"/>
        </w:rPr>
        <w:t>5</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22DCE254"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19FDE7EB"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0057410C">
        <w:rPr>
          <w:rFonts w:ascii="GHEA Grapalat" w:hAnsi="GHEA Grapalat" w:cs="GHEA Grapalat"/>
          <w:sz w:val="20"/>
          <w:szCs w:val="20"/>
          <w:u w:val="single"/>
          <w:lang w:val="hy-AM"/>
        </w:rPr>
        <w:t>«</w:t>
      </w:r>
      <w:r w:rsidR="00A67928" w:rsidRPr="00DA47D0">
        <w:rPr>
          <w:rFonts w:ascii="Sylfaen" w:hAnsi="Sylfaen" w:cs="GHEA Grapalat"/>
          <w:b/>
          <w:sz w:val="22"/>
          <w:szCs w:val="20"/>
          <w:u w:val="single"/>
          <w:lang w:val="pt-BR"/>
        </w:rPr>
        <w:t>Երքաղլույս</w:t>
      </w:r>
      <w:r w:rsidR="0057410C">
        <w:rPr>
          <w:rFonts w:ascii="Sylfaen" w:hAnsi="Sylfaen" w:cs="GHEA Grapalat"/>
          <w:b/>
          <w:sz w:val="22"/>
          <w:szCs w:val="20"/>
          <w:u w:val="single"/>
          <w:lang w:val="hy-AM"/>
        </w:rPr>
        <w:t>»</w:t>
      </w:r>
      <w:r w:rsidR="00A67928" w:rsidRPr="00DA47D0">
        <w:rPr>
          <w:rFonts w:ascii="Sylfaen" w:hAnsi="Sylfaen" w:cs="GHEA Grapalat"/>
          <w:b/>
          <w:sz w:val="22"/>
          <w:szCs w:val="20"/>
          <w:u w:val="single"/>
          <w:lang w:val="pt-BR"/>
        </w:rPr>
        <w:t xml:space="preserve"> ՓԲԸ-ի</w:t>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4F72773F"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w:t>
      </w:r>
      <w:r w:rsidR="00791159">
        <w:rPr>
          <w:rFonts w:ascii="Sylfaen" w:hAnsi="Sylfaen"/>
          <w:b/>
          <w:sz w:val="22"/>
          <w:u w:val="single"/>
          <w:lang w:val="af-ZA"/>
        </w:rPr>
        <w:t>5</w:t>
      </w:r>
      <w:r w:rsidR="00A67928" w:rsidRPr="00DA47D0">
        <w:rPr>
          <w:rFonts w:ascii="GHEA Grapalat" w:hAnsi="GHEA Grapalat" w:cs="GHEA Grapalat"/>
          <w:sz w:val="20"/>
          <w:szCs w:val="20"/>
          <w:lang w:val="pt-BR"/>
        </w:rPr>
        <w:t xml:space="preserve">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E6597C">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E5322"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70FD139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9. Շահառուի  անվանումը, կամ անուն ազգանուն `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7E5322"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29ADC6C2" w:rsidR="007E5322" w:rsidRPr="00E6597C" w:rsidRDefault="007E5322" w:rsidP="007E5322">
            <w:pPr>
              <w:rPr>
                <w:rFonts w:ascii="GHEA Grapalat" w:hAnsi="GHEA Grapalat" w:cs="Sylfaen"/>
                <w:sz w:val="20"/>
                <w:szCs w:val="20"/>
                <w:lang w:val="ru-RU"/>
              </w:rPr>
            </w:pPr>
            <w:r w:rsidRPr="00A61A9E">
              <w:rPr>
                <w:rFonts w:ascii="Sylfaen" w:hAnsi="Sylfaen" w:cs="Arial"/>
                <w:sz w:val="20"/>
                <w:szCs w:val="20"/>
              </w:rPr>
              <w:t>10.  Շահառուի  ՀԾՀ (չի լրացվում)</w:t>
            </w:r>
          </w:p>
        </w:tc>
      </w:tr>
      <w:tr w:rsidR="007E5322"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DD26B70" w:rsidR="007E5322" w:rsidRPr="00E6597C" w:rsidRDefault="007E5322" w:rsidP="007E5322">
            <w:pPr>
              <w:rPr>
                <w:rFonts w:ascii="GHEA Grapalat" w:hAnsi="GHEA Grapalat" w:cs="Arial"/>
                <w:sz w:val="20"/>
                <w:szCs w:val="20"/>
              </w:rPr>
            </w:pPr>
            <w:r w:rsidRPr="00A61A9E">
              <w:rPr>
                <w:rFonts w:ascii="Sylfaen" w:hAnsi="Sylfaen" w:cs="Arial"/>
                <w:sz w:val="20"/>
                <w:szCs w:val="20"/>
              </w:rPr>
              <w:t>11. Շահառուի ՀՎՀՀ`</w:t>
            </w:r>
          </w:p>
        </w:tc>
      </w:tr>
      <w:tr w:rsidR="007E5322"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4425BE34"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12.Շահառուին  սպասարկող Ֆինանսական կազմակերպություն (բանկ)`  </w:t>
            </w:r>
            <w:r w:rsidRPr="00AD6AC5">
              <w:rPr>
                <w:rFonts w:ascii="Sylfaen" w:hAnsi="Sylfaen" w:cs="Arial"/>
                <w:sz w:val="20"/>
                <w:szCs w:val="20"/>
              </w:rPr>
              <w:t>&lt;ԱՐԱՐԱՏԲԱՆԿ&gt; ԲԲԸ</w:t>
            </w:r>
          </w:p>
        </w:tc>
      </w:tr>
      <w:tr w:rsidR="007E5322"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255E1D49"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13.Շահառուի հաշվի համարը (հշ.N)  </w:t>
            </w:r>
            <w:r w:rsidRPr="00AD6AC5">
              <w:rPr>
                <w:rFonts w:ascii="Sylfaen" w:hAnsi="Sylfaen" w:cs="Arial"/>
                <w:sz w:val="20"/>
                <w:szCs w:val="20"/>
              </w:rPr>
              <w:t>1510004597930100</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8B6DACC" w14:textId="57754052" w:rsidR="00595213" w:rsidRPr="00E6597C" w:rsidRDefault="00595213" w:rsidP="00654214">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595213" w:rsidRPr="00E6597C" w14:paraId="52758A43" w14:textId="77777777" w:rsidTr="00654214">
        <w:trPr>
          <w:trHeight w:val="8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65421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654214">
        <w:trPr>
          <w:trHeight w:val="3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5AF05" w14:textId="4A9E8FE1" w:rsidR="00595213" w:rsidRPr="00E6597C" w:rsidRDefault="00595213" w:rsidP="00654214">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595213" w:rsidRPr="00E6597C" w14:paraId="254D9D03" w14:textId="77777777" w:rsidTr="00654214">
        <w:trPr>
          <w:trHeight w:val="2194"/>
        </w:trPr>
        <w:tc>
          <w:tcPr>
            <w:tcW w:w="5616" w:type="dxa"/>
            <w:tcBorders>
              <w:top w:val="nil"/>
              <w:left w:val="single" w:sz="4" w:space="0" w:color="auto"/>
              <w:bottom w:val="single" w:sz="4" w:space="0" w:color="auto"/>
              <w:right w:val="single" w:sz="4" w:space="0" w:color="auto"/>
            </w:tcBorders>
            <w:noWrap/>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A0EB83A" w14:textId="3C9A74AB" w:rsidR="00595213" w:rsidRPr="00E6597C" w:rsidRDefault="00595213" w:rsidP="00654214">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04B16A74" w14:textId="0C7AA48F" w:rsidR="00595213" w:rsidRPr="00E6597C" w:rsidRDefault="00595213" w:rsidP="00654214">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595213" w:rsidRPr="00E6597C" w14:paraId="2EED1D9B" w14:textId="77777777" w:rsidTr="00654214">
        <w:trPr>
          <w:trHeight w:val="2058"/>
        </w:trPr>
        <w:tc>
          <w:tcPr>
            <w:tcW w:w="5616" w:type="dxa"/>
            <w:tcBorders>
              <w:top w:val="single" w:sz="4" w:space="0" w:color="auto"/>
              <w:left w:val="single" w:sz="4" w:space="0" w:color="auto"/>
              <w:right w:val="single" w:sz="4" w:space="0" w:color="auto"/>
            </w:tcBorders>
            <w:noWrap/>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654214">
        <w:trPr>
          <w:trHeight w:val="1282"/>
        </w:trPr>
        <w:tc>
          <w:tcPr>
            <w:tcW w:w="5616" w:type="dxa"/>
            <w:tcBorders>
              <w:top w:val="nil"/>
              <w:left w:val="single" w:sz="4" w:space="0" w:color="auto"/>
              <w:bottom w:val="single" w:sz="4" w:space="0" w:color="auto"/>
              <w:right w:val="single" w:sz="4" w:space="0" w:color="auto"/>
            </w:tcBorders>
            <w:noWrap/>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7AFFAC42" w14:textId="4B9DE714" w:rsidR="00595213" w:rsidRPr="00E6597C" w:rsidRDefault="00595213" w:rsidP="00654214">
            <w:pPr>
              <w:rPr>
                <w:rFonts w:ascii="GHEA Grapalat" w:hAnsi="GHEA Grapalat" w:cs="Arial"/>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17AC07F" w14:textId="4D6607B9" w:rsidR="00595213" w:rsidRPr="00E6597C" w:rsidRDefault="00595213" w:rsidP="00654214">
            <w:pPr>
              <w:rPr>
                <w:rFonts w:ascii="GHEA Grapalat" w:hAnsi="GHEA Grapalat" w:cs="Arial"/>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bl>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67CFA0" w14:textId="77777777" w:rsidR="00654214" w:rsidRDefault="00654214"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C952F46" w14:textId="77777777" w:rsidR="00654214" w:rsidRPr="00E6597C" w:rsidRDefault="00654214"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21BCAC73" w:rsidR="00631658" w:rsidRPr="00E6597C" w:rsidRDefault="00631658" w:rsidP="00631658">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E6597C">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48528A"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48528A"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E6597C">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48528A"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48528A"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48528A"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393F491A" w:rsidR="00AB2DA5" w:rsidRPr="00F6523E" w:rsidRDefault="00631658" w:rsidP="007E5322">
      <w:pPr>
        <w:pStyle w:val="BodyTextIndent3"/>
        <w:spacing w:line="240" w:lineRule="auto"/>
        <w:ind w:firstLine="0"/>
        <w:jc w:val="right"/>
        <w:rPr>
          <w:rFonts w:ascii="GHEA Grapalat" w:hAnsi="GHEA Grapalat"/>
          <w:i/>
          <w:sz w:val="16"/>
          <w:szCs w:val="16"/>
          <w:lang w:val="hy-AM"/>
        </w:rPr>
      </w:pPr>
      <w:r w:rsidRPr="00E6597C">
        <w:rPr>
          <w:rFonts w:ascii="GHEA Grapalat" w:hAnsi="GHEA Grapalat"/>
          <w:b/>
          <w:lang w:val="hy-AM"/>
        </w:rPr>
        <w:br w:type="page"/>
      </w:r>
    </w:p>
    <w:p w14:paraId="76F5D96A" w14:textId="4BE42D6E" w:rsidR="00631658" w:rsidRPr="00E6597C" w:rsidRDefault="00631658" w:rsidP="00631658">
      <w:pPr>
        <w:jc w:val="right"/>
        <w:rPr>
          <w:rFonts w:ascii="GHEA Grapalat" w:hAnsi="GHEA Grapalat" w:cs="GHEA Grapalat"/>
          <w:i/>
          <w:sz w:val="18"/>
          <w:szCs w:val="18"/>
          <w:lang w:val="hy-AM"/>
        </w:rPr>
      </w:pP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14:paraId="288F2CAB" w14:textId="57056E24" w:rsidR="00A67928" w:rsidRPr="00E6597C" w:rsidRDefault="00A67928" w:rsidP="00A67928">
      <w:pPr>
        <w:pStyle w:val="BodyTextIndent3"/>
        <w:spacing w:line="240" w:lineRule="auto"/>
        <w:jc w:val="right"/>
        <w:rPr>
          <w:rFonts w:ascii="GHEA Grapalat" w:hAnsi="GHEA Grapalat" w:cs="Arial"/>
          <w:b/>
          <w:lang w:val="es-ES"/>
        </w:rPr>
      </w:pPr>
      <w:r w:rsidRPr="006F4711">
        <w:rPr>
          <w:rFonts w:ascii="Sylfaen" w:hAnsi="Sylfaen"/>
          <w:b/>
          <w:lang w:val="af-ZA"/>
        </w:rPr>
        <w:t>ԵՔԼ-ԲՄԱՇՁԲ-2</w:t>
      </w:r>
      <w:r>
        <w:rPr>
          <w:rFonts w:ascii="Sylfaen" w:hAnsi="Sylfaen"/>
          <w:b/>
          <w:lang w:val="af-ZA"/>
        </w:rPr>
        <w:t>4</w:t>
      </w:r>
      <w:r w:rsidRPr="006F4711">
        <w:rPr>
          <w:rFonts w:ascii="Sylfaen" w:hAnsi="Sylfaen"/>
          <w:b/>
          <w:lang w:val="af-ZA"/>
        </w:rPr>
        <w:t>/</w:t>
      </w:r>
      <w:r w:rsidR="00F94872">
        <w:rPr>
          <w:rFonts w:ascii="Sylfaen" w:hAnsi="Sylfaen"/>
          <w:b/>
          <w:lang w:val="af-ZA"/>
        </w:rPr>
        <w:t>5</w:t>
      </w:r>
      <w:r w:rsidRPr="00016AA5">
        <w:rPr>
          <w:rFonts w:ascii="Sylfaen" w:hAnsi="Sylfaen"/>
          <w:b/>
          <w:i/>
          <w:lang w:val="af-ZA"/>
        </w:rPr>
        <w:t xml:space="preserve"> </w:t>
      </w:r>
      <w:r>
        <w:rPr>
          <w:rFonts w:ascii="Sylfaen" w:hAnsi="Sylfaen"/>
          <w:b/>
          <w:i/>
          <w:lang w:val="af-ZA"/>
        </w:rPr>
        <w:t xml:space="preserve"> </w:t>
      </w:r>
      <w:r w:rsidRPr="00E6597C">
        <w:rPr>
          <w:rFonts w:ascii="GHEA Grapalat" w:hAnsi="GHEA Grapalat" w:cs="Sylfaen"/>
          <w:b/>
          <w:lang w:val="es-ES"/>
        </w:rPr>
        <w:t>ծածկագրով</w:t>
      </w:r>
    </w:p>
    <w:p w14:paraId="17B176F0" w14:textId="77777777" w:rsidR="00A67928" w:rsidRPr="00E6597C" w:rsidRDefault="00A67928" w:rsidP="00A67928">
      <w:pPr>
        <w:pStyle w:val="BodyTextIndent3"/>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1629A746"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005A5E29">
        <w:rPr>
          <w:rFonts w:ascii="GHEA Grapalat" w:hAnsi="GHEA Grapalat" w:cs="GHEA Grapalat"/>
          <w:sz w:val="20"/>
          <w:szCs w:val="20"/>
          <w:u w:val="single"/>
          <w:lang w:val="hy-AM"/>
        </w:rPr>
        <w:t>«</w:t>
      </w:r>
      <w:r w:rsidR="00A67928" w:rsidRPr="00DA47D0">
        <w:rPr>
          <w:rFonts w:ascii="Sylfaen" w:hAnsi="Sylfaen" w:cs="GHEA Grapalat"/>
          <w:b/>
          <w:sz w:val="22"/>
          <w:szCs w:val="20"/>
          <w:u w:val="single"/>
          <w:lang w:val="pt-BR"/>
        </w:rPr>
        <w:t>Երքաղլույս</w:t>
      </w:r>
      <w:r w:rsidR="005A5E29">
        <w:rPr>
          <w:rFonts w:ascii="Sylfaen" w:hAnsi="Sylfaen" w:cs="GHEA Grapalat"/>
          <w:b/>
          <w:sz w:val="22"/>
          <w:szCs w:val="20"/>
          <w:u w:val="single"/>
          <w:lang w:val="hy-AM"/>
        </w:rPr>
        <w:t>»</w:t>
      </w:r>
      <w:r w:rsidR="00A67928" w:rsidRPr="00DA47D0">
        <w:rPr>
          <w:rFonts w:ascii="Sylfaen" w:hAnsi="Sylfaen" w:cs="GHEA Grapalat"/>
          <w:b/>
          <w:sz w:val="22"/>
          <w:szCs w:val="20"/>
          <w:u w:val="single"/>
          <w:lang w:val="pt-BR"/>
        </w:rPr>
        <w:t xml:space="preserve"> ՓԲԸ-ի</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11A57D32"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r>
      <w:r w:rsidR="00A67928" w:rsidRPr="00A67928">
        <w:rPr>
          <w:rFonts w:ascii="Sylfaen" w:hAnsi="Sylfaen"/>
          <w:b/>
          <w:sz w:val="22"/>
          <w:u w:val="single"/>
          <w:lang w:val="af-ZA"/>
        </w:rPr>
        <w:t>ԵՔԼ-ԲՄԱՇՁԲ-2</w:t>
      </w:r>
      <w:r w:rsidR="00A67928">
        <w:rPr>
          <w:rFonts w:ascii="Sylfaen" w:hAnsi="Sylfaen"/>
          <w:b/>
          <w:sz w:val="22"/>
          <w:u w:val="single"/>
          <w:lang w:val="af-ZA"/>
        </w:rPr>
        <w:t>4</w:t>
      </w:r>
      <w:r w:rsidR="00A67928" w:rsidRPr="00A67928">
        <w:rPr>
          <w:rFonts w:ascii="Sylfaen" w:hAnsi="Sylfaen"/>
          <w:b/>
          <w:sz w:val="22"/>
          <w:u w:val="single"/>
          <w:lang w:val="af-ZA"/>
        </w:rPr>
        <w:t>/</w:t>
      </w:r>
      <w:r w:rsidR="00F94872">
        <w:rPr>
          <w:rFonts w:ascii="Sylfaen" w:hAnsi="Sylfaen"/>
          <w:b/>
          <w:sz w:val="22"/>
          <w:u w:val="single"/>
          <w:lang w:val="af-ZA"/>
        </w:rPr>
        <w:t>5</w:t>
      </w:r>
      <w:r w:rsidR="00A67928" w:rsidRPr="00DA47D0">
        <w:rPr>
          <w:rFonts w:ascii="GHEA Grapalat" w:hAnsi="GHEA Grapalat" w:cs="GHEA Grapalat"/>
          <w:sz w:val="20"/>
          <w:szCs w:val="20"/>
          <w:lang w:val="pt-BR"/>
        </w:rPr>
        <w:t xml:space="preserve"> </w:t>
      </w:r>
      <w:r w:rsidR="00A67928"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 xml:space="preserve">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7E5322"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4F5BE4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9. Շահառուի  անվանումը, կամ անուն ազգանուն `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7E5322"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029EC8C" w:rsidR="007E5322" w:rsidRPr="00E6597C" w:rsidRDefault="007E5322" w:rsidP="007E5322">
            <w:pPr>
              <w:rPr>
                <w:rFonts w:ascii="GHEA Grapalat" w:hAnsi="GHEA Grapalat" w:cs="Sylfaen"/>
                <w:sz w:val="20"/>
                <w:szCs w:val="20"/>
                <w:lang w:val="ru-RU"/>
              </w:rPr>
            </w:pPr>
            <w:r w:rsidRPr="00A61A9E">
              <w:rPr>
                <w:rFonts w:ascii="Sylfaen" w:hAnsi="Sylfaen" w:cs="Arial"/>
                <w:sz w:val="20"/>
                <w:szCs w:val="20"/>
              </w:rPr>
              <w:t>10.  Շահառուի  ՀԾՀ (չի լրացվում)</w:t>
            </w:r>
          </w:p>
        </w:tc>
      </w:tr>
      <w:tr w:rsidR="007E5322"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568FC2E" w:rsidR="007E5322" w:rsidRPr="00E6597C" w:rsidRDefault="007E5322" w:rsidP="007E5322">
            <w:pPr>
              <w:rPr>
                <w:rFonts w:ascii="GHEA Grapalat" w:hAnsi="GHEA Grapalat" w:cs="Arial"/>
                <w:sz w:val="20"/>
                <w:szCs w:val="20"/>
              </w:rPr>
            </w:pPr>
            <w:r w:rsidRPr="00A61A9E">
              <w:rPr>
                <w:rFonts w:ascii="Sylfaen" w:hAnsi="Sylfaen" w:cs="Arial"/>
                <w:sz w:val="20"/>
                <w:szCs w:val="20"/>
              </w:rPr>
              <w:t>11. Շահառուի ՀՎՀՀ`</w:t>
            </w:r>
          </w:p>
        </w:tc>
      </w:tr>
      <w:tr w:rsidR="007E5322"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19F25BCF"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12.Շահառուին  սպասարկող Ֆինանսական կազմակերպություն (բանկ)`  </w:t>
            </w:r>
            <w:r w:rsidRPr="00AD6AC5">
              <w:rPr>
                <w:rFonts w:ascii="Sylfaen" w:hAnsi="Sylfaen" w:cs="Arial"/>
                <w:sz w:val="20"/>
                <w:szCs w:val="20"/>
              </w:rPr>
              <w:t>&lt;ԱՐԱՐԱՏԲԱՆԿ&gt; ԲԲԸ</w:t>
            </w:r>
          </w:p>
        </w:tc>
      </w:tr>
      <w:tr w:rsidR="007E5322"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2CC7BBDE" w:rsidR="007E5322" w:rsidRPr="00E6597C" w:rsidRDefault="007E5322" w:rsidP="007E5322">
            <w:pPr>
              <w:rPr>
                <w:rFonts w:ascii="GHEA Grapalat" w:hAnsi="GHEA Grapalat" w:cs="Arial"/>
                <w:sz w:val="20"/>
                <w:szCs w:val="20"/>
              </w:rPr>
            </w:pPr>
            <w:r w:rsidRPr="00A61A9E">
              <w:rPr>
                <w:rFonts w:ascii="Sylfaen" w:hAnsi="Sylfaen" w:cs="Arial"/>
                <w:sz w:val="20"/>
                <w:szCs w:val="20"/>
              </w:rPr>
              <w:t xml:space="preserve">13.Շահառուի հաշվի համարը (հշ.N)  </w:t>
            </w:r>
            <w:r w:rsidRPr="00AD6AC5">
              <w:rPr>
                <w:rFonts w:ascii="Sylfaen" w:hAnsi="Sylfaen" w:cs="Arial"/>
                <w:sz w:val="20"/>
                <w:szCs w:val="20"/>
              </w:rPr>
              <w:t>1510004597930100</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23F5B85" w14:textId="7342DBB0" w:rsidR="00334B2F" w:rsidRPr="00E6597C" w:rsidRDefault="00334B2F" w:rsidP="00F7790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334B2F" w:rsidRPr="00E6597C" w14:paraId="5EEDE8A4" w14:textId="77777777" w:rsidTr="00F77905">
        <w:trPr>
          <w:trHeight w:val="80"/>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F779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6BA5CF33" w:rsidR="00334B2F" w:rsidRPr="00E6597C" w:rsidRDefault="00334B2F" w:rsidP="00F77905">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334B2F" w:rsidRPr="00E6597C" w14:paraId="4A3361CC" w14:textId="77777777" w:rsidTr="00F77905">
        <w:trPr>
          <w:trHeight w:val="4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338462F6" w:rsidR="00334B2F" w:rsidRPr="00E6597C" w:rsidRDefault="00334B2F" w:rsidP="00F77905">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F77905">
        <w:trPr>
          <w:trHeight w:val="1385"/>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171A0519" w14:textId="77777777" w:rsidR="00334B2F" w:rsidRDefault="00334B2F" w:rsidP="00F77905">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3F5B312F" w14:textId="5169AAD4" w:rsidR="00F77905" w:rsidRPr="00E6597C" w:rsidRDefault="00F77905" w:rsidP="00F7790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5C425324" w14:textId="77777777" w:rsidR="00334B2F" w:rsidRDefault="00334B2F" w:rsidP="00F77905">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30059E7" w14:textId="625ED11B" w:rsidR="00F77905" w:rsidRPr="00E6597C" w:rsidRDefault="00F77905" w:rsidP="00F77905">
            <w:pPr>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B054E7" w14:textId="77777777" w:rsidR="00F77905" w:rsidRDefault="00F77905"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B629FD" w14:textId="77777777" w:rsidR="00F77905" w:rsidRDefault="00F77905"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C7BB8" w:rsidR="00334B2F" w:rsidRPr="00E6597C" w:rsidRDefault="00334B2F" w:rsidP="00334B2F">
      <w:pPr>
        <w:jc w:val="center"/>
        <w:rPr>
          <w:rFonts w:ascii="GHEA Grapalat" w:hAnsi="GHEA Grapalat"/>
          <w:b/>
          <w:sz w:val="22"/>
          <w:szCs w:val="22"/>
          <w:lang w:val="nl-NL"/>
        </w:rPr>
      </w:pPr>
      <w:r w:rsidRPr="004605D7">
        <w:rPr>
          <w:rFonts w:ascii="GHEA Grapalat" w:hAnsi="GHEA Grapalat"/>
          <w:b/>
          <w:sz w:val="22"/>
          <w:szCs w:val="22"/>
          <w:lang w:val="hy-AM"/>
        </w:rPr>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E6597C">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48528A"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48528A"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w:t>
            </w:r>
            <w:r w:rsidRPr="00E6597C">
              <w:rPr>
                <w:rFonts w:ascii="GHEA Grapalat" w:hAnsi="GHEA Grapalat"/>
                <w:sz w:val="20"/>
                <w:szCs w:val="20"/>
              </w:rPr>
              <w:lastRenderedPageBreak/>
              <w:t>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48528A"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48528A"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48528A"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78439316" w14:textId="3FCE3FB3" w:rsidR="00F02279" w:rsidRPr="003F060D" w:rsidRDefault="00334B2F" w:rsidP="003F060D">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6B6B9F75" w14:textId="77777777" w:rsidR="00D35B33" w:rsidRPr="007C3EC4" w:rsidRDefault="00D35B33" w:rsidP="00D35B33">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lastRenderedPageBreak/>
        <w:t xml:space="preserve">Հավելված </w:t>
      </w:r>
      <w:r>
        <w:rPr>
          <w:rFonts w:ascii="GHEA Grapalat" w:hAnsi="GHEA Grapalat" w:cs="Sylfaen"/>
          <w:b/>
          <w:lang w:val="hy-AM"/>
        </w:rPr>
        <w:t>6</w:t>
      </w:r>
    </w:p>
    <w:p w14:paraId="1AD128F1" w14:textId="3D5DC737" w:rsidR="00D35B33" w:rsidRPr="00E6597C" w:rsidRDefault="00D35B33" w:rsidP="00D35B33">
      <w:pPr>
        <w:pStyle w:val="BodyTextIndent3"/>
        <w:spacing w:line="240" w:lineRule="auto"/>
        <w:jc w:val="right"/>
        <w:rPr>
          <w:rFonts w:ascii="GHEA Grapalat" w:hAnsi="GHEA Grapalat" w:cs="Arial"/>
          <w:b/>
          <w:lang w:val="hy-AM"/>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F94872">
        <w:rPr>
          <w:rFonts w:ascii="Sylfaen" w:hAnsi="Sylfaen"/>
          <w:b/>
          <w:sz w:val="22"/>
          <w:lang w:val="af-ZA"/>
        </w:rPr>
        <w:t>5</w:t>
      </w:r>
      <w:r>
        <w:rPr>
          <w:rFonts w:ascii="Sylfaen" w:hAnsi="Sylfaen"/>
          <w:b/>
          <w:sz w:val="22"/>
          <w:lang w:val="af-ZA"/>
        </w:rPr>
        <w:t xml:space="preserve"> </w:t>
      </w:r>
      <w:r w:rsidRPr="00E6597C">
        <w:rPr>
          <w:rFonts w:ascii="GHEA Grapalat" w:hAnsi="GHEA Grapalat" w:cs="Sylfaen"/>
          <w:b/>
          <w:lang w:val="hy-AM"/>
        </w:rPr>
        <w:t>ծածկագրով</w:t>
      </w:r>
    </w:p>
    <w:p w14:paraId="651C6C82" w14:textId="77777777" w:rsidR="00D35B33" w:rsidRPr="00E6597C" w:rsidRDefault="00D35B33" w:rsidP="00D35B33">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E7B9198" w14:textId="77777777" w:rsidR="00D35B33" w:rsidRPr="00FB1EC7" w:rsidRDefault="00D35B33" w:rsidP="00D35B33">
      <w:pPr>
        <w:jc w:val="right"/>
        <w:rPr>
          <w:rFonts w:ascii="GHEA Grapalat" w:hAnsi="GHEA Grapalat"/>
          <w:lang w:val="es-ES"/>
        </w:rPr>
      </w:pPr>
    </w:p>
    <w:p w14:paraId="358D29F1" w14:textId="77777777" w:rsidR="00D35B33" w:rsidRPr="00FB1EC7" w:rsidRDefault="00D35B33" w:rsidP="00D35B33">
      <w:pPr>
        <w:tabs>
          <w:tab w:val="left" w:pos="2268"/>
        </w:tabs>
        <w:ind w:left="-284" w:firstLine="284"/>
        <w:jc w:val="right"/>
        <w:rPr>
          <w:rFonts w:ascii="GHEA Grapalat" w:hAnsi="GHEA Grapalat"/>
          <w:lang w:val="es-ES"/>
        </w:rPr>
      </w:pPr>
    </w:p>
    <w:p w14:paraId="038EE576" w14:textId="72FCBC2C" w:rsidR="00D35B33" w:rsidRPr="00FB1EC7" w:rsidRDefault="00D35B33" w:rsidP="00D35B33">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1C058A5B" w14:textId="77777777" w:rsidR="00D35B33" w:rsidRPr="00FB1EC7" w:rsidRDefault="00D35B33" w:rsidP="00D35B33">
      <w:pPr>
        <w:ind w:left="-142" w:firstLine="142"/>
        <w:jc w:val="center"/>
        <w:rPr>
          <w:rFonts w:ascii="GHEA Grapalat" w:hAnsi="GHEA Grapalat" w:cs="Times Armenian"/>
          <w:b/>
          <w:sz w:val="20"/>
          <w:szCs w:val="20"/>
          <w:lang w:val="es-ES"/>
        </w:rPr>
      </w:pP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1B99782A" w14:textId="74E339F2" w:rsidR="00D35B33" w:rsidRDefault="00D35B33" w:rsidP="00D35B33">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F94872">
        <w:rPr>
          <w:rFonts w:ascii="Sylfaen" w:hAnsi="Sylfaen"/>
          <w:b/>
          <w:sz w:val="22"/>
          <w:lang w:val="af-ZA"/>
        </w:rPr>
        <w:t>5</w:t>
      </w:r>
    </w:p>
    <w:p w14:paraId="69A39216" w14:textId="77777777" w:rsidR="00D35B33" w:rsidRDefault="00D35B33" w:rsidP="00D35B33">
      <w:pPr>
        <w:ind w:left="-142" w:firstLine="142"/>
        <w:jc w:val="center"/>
        <w:rPr>
          <w:rFonts w:ascii="GHEA Grapalat" w:hAnsi="GHEA Grapalat"/>
          <w:b/>
          <w:sz w:val="20"/>
          <w:szCs w:val="20"/>
          <w:u w:val="single"/>
          <w:lang w:val="es-ES"/>
        </w:rPr>
      </w:pPr>
    </w:p>
    <w:p w14:paraId="6AFB4B45" w14:textId="77777777" w:rsidR="00802C08" w:rsidRDefault="00802C08" w:rsidP="00802C08">
      <w:pPr>
        <w:pStyle w:val="BodyTextIndent3"/>
        <w:spacing w:line="240" w:lineRule="auto"/>
        <w:jc w:val="right"/>
        <w:rPr>
          <w:rFonts w:ascii="GHEA Grapalat" w:hAnsi="GHEA Grapalat" w:cs="Sylfaen"/>
          <w:b/>
          <w:lang w:val="hy-AM"/>
        </w:rPr>
      </w:pPr>
    </w:p>
    <w:p w14:paraId="458376F3" w14:textId="77777777" w:rsidR="00802C08" w:rsidRDefault="00802C08" w:rsidP="00802C08">
      <w:pPr>
        <w:pStyle w:val="BodyTextIndent3"/>
        <w:spacing w:line="240" w:lineRule="auto"/>
        <w:ind w:firstLine="0"/>
        <w:rPr>
          <w:rFonts w:ascii="GHEA Grapalat" w:hAnsi="GHEA Grapalat" w:cs="Sylfaen"/>
          <w:b/>
          <w:lang w:val="hy-AM"/>
        </w:rPr>
      </w:pPr>
    </w:p>
    <w:p w14:paraId="77010B4D" w14:textId="77777777" w:rsidR="00802C08" w:rsidRPr="00FB1EC7" w:rsidRDefault="00802C08" w:rsidP="00802C08">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w:t>
      </w:r>
      <w:r w:rsidRPr="00925555">
        <w:rPr>
          <w:rFonts w:ascii="GHEA Grapalat" w:hAnsi="GHEA Grapalat" w:cs="Sylfaen"/>
          <w:sz w:val="20"/>
          <w:lang w:val="hy-AM"/>
        </w:rPr>
        <w:t>Երևան</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w:t>
      </w:r>
      <w:r w:rsidRPr="00925555">
        <w:rPr>
          <w:rFonts w:ascii="GHEA Grapalat" w:hAnsi="GHEA Grapalat" w:cs="Sylfaen"/>
          <w:sz w:val="20"/>
          <w:lang w:val="hy-AM"/>
        </w:rPr>
        <w:t>24</w:t>
      </w:r>
      <w:r w:rsidRPr="00FB1EC7">
        <w:rPr>
          <w:rFonts w:ascii="GHEA Grapalat" w:hAnsi="GHEA Grapalat" w:cs="Sylfaen"/>
          <w:sz w:val="20"/>
          <w:lang w:val="hy-AM"/>
        </w:rPr>
        <w:t xml:space="preserve">   թ.</w:t>
      </w:r>
    </w:p>
    <w:p w14:paraId="7E1B77B7" w14:textId="77777777" w:rsidR="00802C08" w:rsidRPr="00FB1EC7" w:rsidRDefault="00802C08" w:rsidP="00802C08">
      <w:pPr>
        <w:jc w:val="both"/>
        <w:rPr>
          <w:rFonts w:ascii="GHEA Grapalat" w:hAnsi="GHEA Grapalat"/>
          <w:lang w:val="es-ES"/>
        </w:rPr>
      </w:pPr>
    </w:p>
    <w:p w14:paraId="1A2DF65A" w14:textId="77777777" w:rsidR="00802C08" w:rsidRPr="00E6597C" w:rsidRDefault="00802C08" w:rsidP="00802C08">
      <w:pPr>
        <w:autoSpaceDE w:val="0"/>
        <w:autoSpaceDN w:val="0"/>
        <w:adjustRightInd w:val="0"/>
        <w:rPr>
          <w:rFonts w:ascii="GHEA Grapalat" w:hAnsi="GHEA Grapalat" w:cs="TimesArmenianPSMT"/>
          <w:sz w:val="18"/>
          <w:szCs w:val="18"/>
          <w:lang w:val="hy-AM"/>
        </w:rPr>
      </w:pPr>
    </w:p>
    <w:p w14:paraId="7050A433"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60B819A2" w14:textId="77777777" w:rsidR="00802C08" w:rsidRPr="00E6597C" w:rsidRDefault="00802C08" w:rsidP="00802C08">
      <w:pPr>
        <w:jc w:val="both"/>
        <w:rPr>
          <w:rFonts w:ascii="GHEA Grapalat" w:hAnsi="GHEA Grapalat"/>
          <w:i/>
          <w:sz w:val="20"/>
          <w:lang w:val="hy-AM" w:eastAsia="zh-CN"/>
        </w:rPr>
      </w:pPr>
    </w:p>
    <w:p w14:paraId="11BC4547" w14:textId="77777777" w:rsidR="00802C08" w:rsidRPr="00E6597C" w:rsidRDefault="00802C08" w:rsidP="00802C08">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7EBA7E12" w14:textId="351F1913"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1.1 Պատվիրատուն հանձնարարում է, իսկ Կատարողը ստանձնում </w:t>
      </w:r>
      <w:r w:rsidRPr="00B24046">
        <w:rPr>
          <w:rFonts w:ascii="GHEA Grapalat" w:hAnsi="GHEA Grapalat" w:cs="Sylfaen"/>
          <w:b/>
          <w:sz w:val="20"/>
          <w:lang w:val="hy-AM"/>
        </w:rPr>
        <w:t>է</w:t>
      </w:r>
      <w:r w:rsidR="00FA35FC" w:rsidRPr="00C75EA5">
        <w:rPr>
          <w:rFonts w:ascii="GHEA Grapalat" w:hAnsi="GHEA Grapalat" w:cs="Sylfaen"/>
          <w:b/>
          <w:sz w:val="20"/>
          <w:lang w:val="hy-AM"/>
        </w:rPr>
        <w:t xml:space="preserve"> </w:t>
      </w:r>
      <w:r w:rsidR="00F94872" w:rsidRPr="00F94872">
        <w:rPr>
          <w:rFonts w:ascii="GHEA Grapalat" w:hAnsi="GHEA Grapalat" w:cs="Sylfaen"/>
          <w:b/>
          <w:sz w:val="20"/>
          <w:lang w:val="hy-AM"/>
        </w:rPr>
        <w:t xml:space="preserve">Երքաղլույս ՓԲԸ-ին 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w:t>
      </w:r>
      <w:r w:rsidRPr="00154AEA">
        <w:rPr>
          <w:rFonts w:ascii="GHEA Grapalat" w:hAnsi="GHEA Grapalat" w:cs="Sylfaen"/>
          <w:b/>
          <w:sz w:val="20"/>
          <w:lang w:val="hy-AM"/>
        </w:rPr>
        <w:t xml:space="preserve">աշխատանքների </w:t>
      </w:r>
      <w:r w:rsidRPr="00E6597C">
        <w:rPr>
          <w:rFonts w:ascii="GHEA Grapalat" w:hAnsi="GHEA Grapalat" w:cs="Sylfaen"/>
          <w:sz w:val="20"/>
          <w:lang w:val="hy-AM"/>
        </w:rPr>
        <w:t xml:space="preserve"> կատարման պարտավորությունը (այսուհետ` աշխատանք)` համաձայն սույն պայմանագրի (այսուհետ` պայմանագիր) անբաժանելի մասը կազմող </w:t>
      </w:r>
      <w:r w:rsidR="00B24046" w:rsidRPr="00E6597C">
        <w:rPr>
          <w:rFonts w:ascii="GHEA Grapalat" w:hAnsi="GHEA Grapalat"/>
          <w:sz w:val="20"/>
          <w:lang w:val="hy-AM"/>
        </w:rPr>
        <w:t>N 1</w:t>
      </w:r>
      <w:r w:rsidR="00B24046" w:rsidRPr="00C75EA5">
        <w:rPr>
          <w:rFonts w:ascii="GHEA Grapalat" w:hAnsi="GHEA Grapalat"/>
          <w:sz w:val="20"/>
          <w:lang w:val="hy-AM"/>
        </w:rPr>
        <w:t xml:space="preserve"> և </w:t>
      </w:r>
      <w:r w:rsidR="00B24046">
        <w:rPr>
          <w:rFonts w:ascii="GHEA Grapalat" w:hAnsi="GHEA Grapalat" w:cs="Times Armenian"/>
          <w:sz w:val="20"/>
          <w:szCs w:val="20"/>
          <w:lang w:val="hy-AM"/>
        </w:rPr>
        <w:t>N 1-1</w:t>
      </w:r>
      <w:r w:rsidR="00B24046" w:rsidRPr="00E6597C">
        <w:rPr>
          <w:rFonts w:ascii="GHEA Grapalat" w:hAnsi="GHEA Grapalat"/>
          <w:sz w:val="20"/>
          <w:lang w:val="hy-AM"/>
        </w:rPr>
        <w:t xml:space="preserve"> </w:t>
      </w:r>
      <w:r w:rsidRPr="00E6597C">
        <w:rPr>
          <w:rFonts w:ascii="GHEA Grapalat" w:hAnsi="GHEA Grapalat" w:cs="Sylfaen"/>
          <w:sz w:val="20"/>
          <w:lang w:val="hy-AM"/>
        </w:rPr>
        <w:t xml:space="preserve">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3836B1B" w14:textId="5C20577E" w:rsidR="00802C08"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Աշխատանքը կատարվում է պայմանագրի N 1</w:t>
      </w:r>
      <w:r w:rsidR="00522925" w:rsidRPr="00C75EA5">
        <w:rPr>
          <w:rFonts w:ascii="GHEA Grapalat" w:hAnsi="GHEA Grapalat"/>
          <w:sz w:val="20"/>
          <w:lang w:val="hy-AM"/>
        </w:rPr>
        <w:t xml:space="preserve"> և </w:t>
      </w:r>
      <w:r w:rsidR="00522925">
        <w:rPr>
          <w:rFonts w:ascii="GHEA Grapalat" w:hAnsi="GHEA Grapalat" w:cs="Times Armenian"/>
          <w:sz w:val="20"/>
          <w:szCs w:val="20"/>
          <w:lang w:val="hy-AM"/>
        </w:rPr>
        <w:t>N 1-1</w:t>
      </w:r>
      <w:r w:rsidRPr="00E6597C">
        <w:rPr>
          <w:rFonts w:ascii="GHEA Grapalat" w:hAnsi="GHEA Grapalat"/>
          <w:sz w:val="20"/>
          <w:lang w:val="hy-AM"/>
        </w:rPr>
        <w:t xml:space="preserve">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r w:rsidRPr="00C75EA5">
        <w:rPr>
          <w:rFonts w:ascii="GHEA Grapalat" w:hAnsi="GHEA Grapalat"/>
          <w:sz w:val="20"/>
          <w:lang w:val="hy-AM"/>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E6597C">
        <w:rPr>
          <w:rFonts w:ascii="GHEA Grapalat" w:hAnsi="GHEA Grapalat"/>
          <w:sz w:val="20"/>
          <w:lang w:val="hy-AM"/>
        </w:rPr>
        <w:t>։</w:t>
      </w:r>
    </w:p>
    <w:p w14:paraId="73939F36" w14:textId="77777777" w:rsidR="00802C08" w:rsidRPr="00E6597C" w:rsidRDefault="00802C08" w:rsidP="00802C08">
      <w:pPr>
        <w:ind w:firstLine="720"/>
        <w:jc w:val="both"/>
        <w:rPr>
          <w:rFonts w:ascii="GHEA Grapalat" w:hAnsi="GHEA Grapalat"/>
          <w:sz w:val="20"/>
          <w:lang w:val="hy-AM"/>
        </w:rPr>
      </w:pPr>
    </w:p>
    <w:p w14:paraId="73B0BA4E" w14:textId="77777777" w:rsidR="00802C08" w:rsidRPr="00E6597C" w:rsidRDefault="00802C08" w:rsidP="00802C08">
      <w:pPr>
        <w:ind w:firstLine="720"/>
        <w:jc w:val="both"/>
        <w:rPr>
          <w:rFonts w:ascii="GHEA Grapalat" w:hAnsi="GHEA Grapalat" w:cs="Sylfaen"/>
          <w:sz w:val="20"/>
          <w:lang w:val="hy-AM"/>
        </w:rPr>
      </w:pPr>
    </w:p>
    <w:p w14:paraId="5DE837D2" w14:textId="77777777" w:rsidR="00802C08" w:rsidRPr="00E6597C" w:rsidRDefault="00802C08" w:rsidP="00802C08">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30B26C4D"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47F186DC"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17CF8B4D"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101FD999"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30EB8725" w14:textId="77777777" w:rsidR="00802C08" w:rsidRPr="00E6597C" w:rsidRDefault="00802C08" w:rsidP="00802C08">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56AC51A2"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2BC4A0B9"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3156B020"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65AF8A13" w14:textId="77777777" w:rsidR="00802C08" w:rsidRPr="00E6597C" w:rsidRDefault="00802C08" w:rsidP="00802C08">
      <w:pPr>
        <w:ind w:firstLine="720"/>
        <w:jc w:val="both"/>
        <w:rPr>
          <w:rFonts w:ascii="GHEA Grapalat" w:hAnsi="GHEA Grapalat" w:cs="Sylfaen"/>
          <w:sz w:val="20"/>
          <w:lang w:val="hy-AM"/>
        </w:rPr>
      </w:pPr>
    </w:p>
    <w:p w14:paraId="1A50DB90"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2B03E2EE"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4F25801A"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CB055C3" w14:textId="77777777" w:rsidR="00802C08" w:rsidRPr="00E6597C" w:rsidRDefault="00802C08" w:rsidP="00802C08">
      <w:pPr>
        <w:ind w:firstLine="720"/>
        <w:jc w:val="both"/>
        <w:rPr>
          <w:rFonts w:ascii="GHEA Grapalat" w:hAnsi="GHEA Grapalat" w:cs="Sylfaen"/>
          <w:sz w:val="20"/>
          <w:lang w:val="hy-AM"/>
        </w:rPr>
      </w:pPr>
    </w:p>
    <w:p w14:paraId="43D6FE65"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29EA398A"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lastRenderedPageBreak/>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9AE3C9A" w14:textId="77777777" w:rsidR="00802C08" w:rsidRPr="00E6597C" w:rsidRDefault="00802C08" w:rsidP="00802C08">
      <w:pPr>
        <w:ind w:firstLine="720"/>
        <w:jc w:val="both"/>
        <w:rPr>
          <w:rFonts w:ascii="GHEA Grapalat" w:hAnsi="GHEA Grapalat"/>
          <w:sz w:val="20"/>
          <w:lang w:val="hy-AM"/>
        </w:rPr>
      </w:pPr>
    </w:p>
    <w:p w14:paraId="4C578EC6"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560D2FEC" w14:textId="77777777" w:rsidR="00802C08" w:rsidRPr="00E6597C" w:rsidRDefault="00802C08" w:rsidP="00802C08">
      <w:pPr>
        <w:ind w:firstLine="720"/>
        <w:jc w:val="both"/>
        <w:rPr>
          <w:rFonts w:ascii="GHEA Grapalat" w:hAnsi="GHEA Grapalat" w:cs="Sylfaen"/>
          <w:b/>
          <w:sz w:val="20"/>
          <w:lang w:val="hy-AM"/>
        </w:rPr>
      </w:pPr>
    </w:p>
    <w:p w14:paraId="203DA438"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77D1B81B"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390D3C0" w14:textId="77777777" w:rsidR="00802C08" w:rsidRPr="00E6597C" w:rsidRDefault="00802C08" w:rsidP="00802C08">
      <w:pPr>
        <w:ind w:firstLine="720"/>
        <w:jc w:val="both"/>
        <w:rPr>
          <w:rFonts w:ascii="GHEA Grapalat" w:hAnsi="GHEA Grapalat"/>
          <w:sz w:val="20"/>
          <w:lang w:val="hy-AM"/>
        </w:rPr>
      </w:pPr>
      <w:r w:rsidRPr="00E6597C">
        <w:rPr>
          <w:rFonts w:ascii="GHEA Grapalat" w:hAnsi="GHEA Grapalat"/>
          <w:sz w:val="20"/>
          <w:lang w:val="hy-AM"/>
        </w:rPr>
        <w:t xml:space="preserve">2.4.3 </w:t>
      </w:r>
      <w:r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61854FA" w14:textId="77777777" w:rsidR="00802C08" w:rsidRPr="00E6597C" w:rsidRDefault="00802C08" w:rsidP="00802C08">
      <w:pPr>
        <w:ind w:firstLine="720"/>
        <w:jc w:val="both"/>
        <w:rPr>
          <w:rFonts w:ascii="GHEA Grapalat" w:hAnsi="GHEA Grapalat"/>
          <w:i/>
          <w:sz w:val="20"/>
          <w:u w:val="single"/>
          <w:lang w:val="hy-AM"/>
        </w:rPr>
      </w:pPr>
    </w:p>
    <w:p w14:paraId="0E80C7B3" w14:textId="77777777" w:rsidR="00802C08" w:rsidRPr="00E6597C" w:rsidRDefault="00802C08" w:rsidP="00802C08">
      <w:pPr>
        <w:ind w:firstLine="720"/>
        <w:jc w:val="both"/>
        <w:rPr>
          <w:rFonts w:ascii="GHEA Grapalat" w:hAnsi="GHEA Grapalat" w:cs="Sylfaen"/>
          <w:sz w:val="20"/>
          <w:lang w:val="hy-AM"/>
        </w:rPr>
      </w:pPr>
    </w:p>
    <w:p w14:paraId="7D79DF70"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477DBB7B" w14:textId="77777777" w:rsidR="00802C08" w:rsidRPr="00E6597C" w:rsidRDefault="00802C08" w:rsidP="00802C08">
      <w:pPr>
        <w:ind w:firstLine="720"/>
        <w:jc w:val="both"/>
        <w:rPr>
          <w:rFonts w:ascii="GHEA Grapalat" w:hAnsi="GHEA Grapalat" w:cs="Sylfaen"/>
          <w:b/>
          <w:sz w:val="20"/>
          <w:lang w:val="hy-AM"/>
        </w:rPr>
      </w:pPr>
    </w:p>
    <w:p w14:paraId="3D8E37D3"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140060D6" w14:textId="093BD980" w:rsidR="00802C08" w:rsidRPr="00E6597C" w:rsidRDefault="00802C08" w:rsidP="00802C08">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C75EA5">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6D8FBAA5"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3DF84207"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809EA92"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2F78CFB0" w14:textId="099E4CA1"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C75EA5">
        <w:rPr>
          <w:rFonts w:ascii="GHEA Grapalat" w:hAnsi="GHEA Grapalat" w:cs="Sylfaen"/>
          <w:b/>
          <w:sz w:val="20"/>
          <w:szCs w:val="20"/>
          <w:u w:val="single"/>
          <w:lang w:val="hy-AM"/>
        </w:rPr>
        <w:t xml:space="preserve">20 </w:t>
      </w:r>
      <w:r w:rsidRPr="00802C08">
        <w:rPr>
          <w:rFonts w:ascii="GHEA Grapalat" w:hAnsi="GHEA Grapalat" w:cs="Sylfaen"/>
          <w:b/>
          <w:sz w:val="20"/>
          <w:szCs w:val="20"/>
          <w:lang w:val="hy-AM"/>
        </w:rPr>
        <w:t>աշխատանքային</w:t>
      </w:r>
      <w:r w:rsidRPr="00E6597C">
        <w:rPr>
          <w:rFonts w:ascii="GHEA Grapalat" w:hAnsi="GHEA Grapalat" w:cs="Sylfaen"/>
          <w:sz w:val="20"/>
          <w:szCs w:val="20"/>
          <w:lang w:val="hy-AM"/>
        </w:rPr>
        <w:t xml:space="preserve">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48C45519"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35AF3F1E" w14:textId="05D40607" w:rsidR="00A54B23" w:rsidRDefault="00A54B23" w:rsidP="00A54B23">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es-ES"/>
        </w:rPr>
        <w:t>3.</w:t>
      </w:r>
      <w:r>
        <w:rPr>
          <w:rFonts w:ascii="GHEA Grapalat" w:hAnsi="GHEA Grapalat"/>
          <w:sz w:val="20"/>
          <w:szCs w:val="20"/>
          <w:lang w:val="es-ES"/>
        </w:rPr>
        <w:t>5</w:t>
      </w:r>
      <w:r w:rsidRPr="00FB1EC7">
        <w:rPr>
          <w:rFonts w:ascii="GHEA Grapalat" w:hAnsi="GHEA Grapalat"/>
          <w:sz w:val="20"/>
          <w:szCs w:val="20"/>
          <w:lang w:val="es-ES"/>
        </w:rPr>
        <w:t xml:space="preserve"> Պ</w:t>
      </w:r>
      <w:r w:rsidRPr="00FB1EC7">
        <w:rPr>
          <w:rFonts w:ascii="GHEA Grapalat" w:hAnsi="GHEA Grapalat" w:cs="Sylfaen"/>
          <w:sz w:val="20"/>
          <w:szCs w:val="20"/>
          <w:lang w:val="hy-AM"/>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hy-AM"/>
        </w:rPr>
        <w:t>շխատանքն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ընդունվելու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հաջորդող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B9785C">
        <w:rPr>
          <w:rFonts w:ascii="GHEA Grapalat" w:hAnsi="GHEA Grapalat" w:cs="Sylfaen"/>
          <w:b/>
          <w:sz w:val="20"/>
          <w:szCs w:val="20"/>
          <w:lang w:val="hy-AM"/>
        </w:rPr>
        <w:t xml:space="preserve">հաշված </w:t>
      </w:r>
      <w:r>
        <w:rPr>
          <w:rFonts w:ascii="GHEA Grapalat" w:hAnsi="GHEA Grapalat" w:cs="Sylfaen"/>
          <w:b/>
          <w:sz w:val="20"/>
          <w:szCs w:val="20"/>
          <w:lang w:val="es-ES"/>
        </w:rPr>
        <w:t>730</w:t>
      </w:r>
      <w:r w:rsidRPr="00925555">
        <w:rPr>
          <w:rFonts w:ascii="GHEA Grapalat" w:hAnsi="GHEA Grapalat" w:cs="Sylfaen"/>
          <w:b/>
          <w:sz w:val="20"/>
          <w:szCs w:val="20"/>
          <w:lang w:val="es-ES"/>
        </w:rPr>
        <w:t xml:space="preserve"> </w:t>
      </w:r>
      <w:r w:rsidRPr="00B9785C">
        <w:rPr>
          <w:rFonts w:ascii="GHEA Grapalat" w:hAnsi="GHEA Grapalat" w:cs="Sylfaen"/>
          <w:b/>
          <w:sz w:val="20"/>
          <w:szCs w:val="20"/>
          <w:lang w:val="hy-AM"/>
        </w:rPr>
        <w:t>օրացուցային</w:t>
      </w:r>
      <w:r w:rsidRPr="00FB1EC7">
        <w:rPr>
          <w:rFonts w:ascii="GHEA Grapalat" w:hAnsi="GHEA Grapalat" w:cs="Sylfaen"/>
          <w:sz w:val="20"/>
          <w:szCs w:val="20"/>
          <w:lang w:val="hy-AM"/>
        </w:rPr>
        <w:t xml:space="preserve"> օր։ Եթե երաշխիքային ժամկետի ընթացքում ի հայտ են եկել </w:t>
      </w:r>
      <w:r w:rsidRPr="00FB1EC7">
        <w:rPr>
          <w:rFonts w:ascii="GHEA Grapalat" w:hAnsi="GHEA Grapalat"/>
          <w:sz w:val="20"/>
          <w:szCs w:val="20"/>
          <w:lang w:val="hy-AM"/>
        </w:rPr>
        <w:t xml:space="preserve">կատարված Աշխատանքի </w:t>
      </w:r>
      <w:r w:rsidRPr="00FB1EC7">
        <w:rPr>
          <w:rFonts w:ascii="GHEA Grapalat" w:hAnsi="GHEA Grapalat" w:cs="Sylfaen"/>
          <w:sz w:val="20"/>
          <w:szCs w:val="20"/>
          <w:lang w:val="hy-AM"/>
        </w:rPr>
        <w:t xml:space="preserve">թերություններ, ապա </w:t>
      </w:r>
      <w:r w:rsidRPr="00C75EA5">
        <w:rPr>
          <w:rFonts w:ascii="GHEA Grapalat" w:hAnsi="GHEA Grapalat" w:cs="Sylfaen"/>
          <w:sz w:val="20"/>
          <w:szCs w:val="20"/>
          <w:lang w:val="hy-AM"/>
        </w:rPr>
        <w:t>Կատարողը</w:t>
      </w:r>
      <w:r w:rsidRPr="00FB1EC7">
        <w:rPr>
          <w:rFonts w:ascii="GHEA Grapalat" w:hAnsi="GHEA Grapalat" w:cs="Sylfaen"/>
          <w:sz w:val="20"/>
          <w:szCs w:val="20"/>
          <w:lang w:val="hy-AM"/>
        </w:rPr>
        <w:t xml:space="preserve"> պարտավոր է իր հաշվին, Պատվիրատուի կողմից սահմանված ողջամիտ ժամկետում վերացնել թերությունները</w:t>
      </w:r>
      <w:r w:rsidRPr="004B2068">
        <w:rPr>
          <w:rFonts w:ascii="GHEA Grapalat" w:hAnsi="GHEA Grapalat" w:cs="Sylfaen"/>
          <w:sz w:val="20"/>
          <w:szCs w:val="20"/>
          <w:lang w:val="hy-AM"/>
        </w:rPr>
        <w:t>:</w:t>
      </w:r>
    </w:p>
    <w:p w14:paraId="2F0188D5" w14:textId="77777777" w:rsidR="00802C08" w:rsidRDefault="00802C08" w:rsidP="00802C08">
      <w:pPr>
        <w:ind w:firstLine="720"/>
        <w:jc w:val="both"/>
        <w:rPr>
          <w:rFonts w:ascii="GHEA Grapalat" w:hAnsi="GHEA Grapalat" w:cs="Sylfaen"/>
          <w:b/>
          <w:sz w:val="20"/>
          <w:lang w:val="hy-AM"/>
        </w:rPr>
      </w:pPr>
    </w:p>
    <w:p w14:paraId="227D6D3F" w14:textId="77777777" w:rsidR="00802C08" w:rsidRPr="00E6597C" w:rsidRDefault="00802C08" w:rsidP="00802C08">
      <w:pPr>
        <w:ind w:firstLine="720"/>
        <w:jc w:val="both"/>
        <w:rPr>
          <w:rFonts w:ascii="GHEA Grapalat" w:hAnsi="GHEA Grapalat" w:cs="Sylfaen"/>
          <w:b/>
          <w:sz w:val="20"/>
          <w:lang w:val="hy-AM"/>
        </w:rPr>
      </w:pPr>
    </w:p>
    <w:p w14:paraId="68EB2AAB" w14:textId="29EA7453" w:rsidR="00802C08" w:rsidRPr="00802C08" w:rsidRDefault="00802C08" w:rsidP="00802C08">
      <w:pPr>
        <w:ind w:left="360"/>
        <w:jc w:val="both"/>
        <w:rPr>
          <w:rFonts w:ascii="GHEA Grapalat" w:hAnsi="GHEA Grapalat" w:cs="Sylfaen"/>
          <w:b/>
          <w:sz w:val="20"/>
          <w:lang w:val="hy-AM"/>
        </w:rPr>
      </w:pPr>
      <w:r w:rsidRPr="00C86FF3">
        <w:rPr>
          <w:rFonts w:ascii="GHEA Grapalat" w:hAnsi="GHEA Grapalat" w:cs="Sylfaen"/>
          <w:b/>
          <w:sz w:val="20"/>
          <w:lang w:val="hy-AM"/>
        </w:rPr>
        <w:t>4.</w:t>
      </w:r>
      <w:r w:rsidRPr="00802C08">
        <w:rPr>
          <w:rFonts w:ascii="GHEA Grapalat" w:hAnsi="GHEA Grapalat" w:cs="Sylfaen"/>
          <w:b/>
          <w:sz w:val="20"/>
          <w:lang w:val="hy-AM"/>
        </w:rPr>
        <w:t>ՊԱՅՄԱՆԱԳՐԻ ԳԻՆԸ</w:t>
      </w:r>
    </w:p>
    <w:p w14:paraId="2BD56465" w14:textId="77777777" w:rsidR="00802C08" w:rsidRPr="00802C08" w:rsidRDefault="00802C08" w:rsidP="00802C08">
      <w:pPr>
        <w:jc w:val="both"/>
        <w:rPr>
          <w:rFonts w:ascii="GHEA Grapalat" w:hAnsi="GHEA Grapalat" w:cs="Sylfaen"/>
          <w:b/>
          <w:sz w:val="20"/>
          <w:lang w:val="hy-AM"/>
        </w:rPr>
      </w:pPr>
    </w:p>
    <w:p w14:paraId="4E82F7DE" w14:textId="37849044" w:rsidR="00802C08" w:rsidRPr="004605D7" w:rsidRDefault="00802C08" w:rsidP="00802C08">
      <w:pPr>
        <w:ind w:firstLine="720"/>
        <w:jc w:val="both"/>
        <w:rPr>
          <w:rFonts w:ascii="GHEA Grapalat" w:hAnsi="GHEA Grapalat" w:cs="Sylfaen"/>
          <w:sz w:val="20"/>
          <w:lang w:val="hy-AM"/>
        </w:rPr>
      </w:pPr>
      <w:r w:rsidRPr="00C75EA5">
        <w:rPr>
          <w:rFonts w:ascii="GHEA Grapalat" w:hAnsi="GHEA Grapalat" w:cs="Sylfaen"/>
          <w:sz w:val="20"/>
          <w:lang w:val="hy-AM"/>
        </w:rPr>
        <w:t>4</w:t>
      </w:r>
      <w:r w:rsidRPr="00E6597C">
        <w:rPr>
          <w:rFonts w:ascii="GHEA Grapalat" w:hAnsi="GHEA Grapalat" w:cs="Sylfaen"/>
          <w:sz w:val="20"/>
          <w:lang w:val="hy-AM"/>
        </w:rPr>
        <w:t xml:space="preserve">.1.Պայմանագրով </w:t>
      </w:r>
      <w:r w:rsidRPr="00C75EA5">
        <w:rPr>
          <w:rFonts w:ascii="GHEA Grapalat" w:hAnsi="GHEA Grapalat" w:cs="Sylfaen"/>
          <w:sz w:val="20"/>
          <w:lang w:val="hy-AM"/>
        </w:rPr>
        <w:t>Կապալառուին</w:t>
      </w:r>
      <w:r w:rsidRPr="00E6597C">
        <w:rPr>
          <w:rFonts w:ascii="GHEA Grapalat" w:hAnsi="GHEA Grapalat" w:cs="Sylfaen"/>
          <w:sz w:val="20"/>
          <w:lang w:val="hy-AM"/>
        </w:rPr>
        <w:t xml:space="preserve">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sidRPr="004605D7">
        <w:rPr>
          <w:rFonts w:ascii="GHEA Grapalat" w:hAnsi="GHEA Grapalat" w:cs="Sylfaen"/>
          <w:sz w:val="20"/>
          <w:vertAlign w:val="superscript"/>
          <w:lang w:val="hy-AM"/>
        </w:rPr>
        <w:t>18</w:t>
      </w:r>
      <w:r w:rsidRPr="00E6597C">
        <w:rPr>
          <w:rStyle w:val="FootnoteReference"/>
          <w:rFonts w:ascii="GHEA Grapalat" w:hAnsi="GHEA Grapalat" w:cs="Sylfaen"/>
          <w:color w:val="FFFFFF"/>
          <w:sz w:val="20"/>
          <w:lang w:val="hy-AM"/>
        </w:rPr>
        <w:footnoteReference w:id="11"/>
      </w:r>
    </w:p>
    <w:p w14:paraId="116BCEB3"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Գինը ներառում է </w:t>
      </w:r>
      <w:r w:rsidRPr="00C75EA5">
        <w:rPr>
          <w:rFonts w:ascii="GHEA Grapalat" w:hAnsi="GHEA Grapalat" w:cs="Sylfaen"/>
          <w:sz w:val="20"/>
          <w:lang w:val="hy-AM"/>
        </w:rPr>
        <w:t xml:space="preserve">Կապալառուի </w:t>
      </w:r>
      <w:r w:rsidRPr="00E6597C">
        <w:rPr>
          <w:rFonts w:ascii="GHEA Grapalat" w:hAnsi="GHEA Grapalat" w:cs="Sylfaen"/>
          <w:sz w:val="20"/>
          <w:lang w:val="hy-AM"/>
        </w:rPr>
        <w:t>կողմից իրականացվող բոլոր ծախսերը` այդ թվում հարկերը, տուրքերը և ՀՀ օրենդրությամբ սահմանված այլ վճարները։</w:t>
      </w:r>
    </w:p>
    <w:p w14:paraId="6FE574B4" w14:textId="444FED6F" w:rsidR="00802C08" w:rsidRPr="00E6597C" w:rsidRDefault="00802C08" w:rsidP="00802C08">
      <w:pPr>
        <w:ind w:firstLine="720"/>
        <w:jc w:val="both"/>
        <w:rPr>
          <w:rFonts w:ascii="GHEA Grapalat" w:hAnsi="GHEA Grapalat" w:cs="Sylfaen"/>
          <w:sz w:val="20"/>
          <w:lang w:val="hy-AM"/>
        </w:rPr>
      </w:pPr>
      <w:r w:rsidRPr="00C75EA5">
        <w:rPr>
          <w:rFonts w:ascii="GHEA Grapalat" w:hAnsi="GHEA Grapalat" w:cs="Times Armenian"/>
          <w:sz w:val="20"/>
          <w:lang w:val="hy-AM"/>
        </w:rPr>
        <w:t>4</w:t>
      </w:r>
      <w:r w:rsidRPr="000A0060">
        <w:rPr>
          <w:rFonts w:ascii="GHEA Grapalat" w:hAnsi="GHEA Grapalat" w:cs="Times Armenian"/>
          <w:sz w:val="20"/>
          <w:lang w:val="hy-AM"/>
        </w:rPr>
        <w:t xml:space="preserve">.2 </w:t>
      </w:r>
      <w:r w:rsidRPr="00E6597C">
        <w:rPr>
          <w:rFonts w:ascii="GHEA Grapalat" w:hAnsi="GHEA Grapalat" w:cs="Times Armenian"/>
          <w:sz w:val="20"/>
          <w:lang w:val="hy-AM"/>
        </w:rPr>
        <w:t>Աշխատանք</w:t>
      </w:r>
      <w:r w:rsidRPr="00E6597C">
        <w:rPr>
          <w:rFonts w:ascii="GHEA Grapalat" w:hAnsi="GHEA Grapalat" w:cs="Sylfaen"/>
          <w:sz w:val="20"/>
          <w:lang w:val="hy-AM"/>
        </w:rPr>
        <w:t xml:space="preserve">ի կատարման գինը կայուն է և </w:t>
      </w:r>
      <w:r w:rsidRPr="00C75EA5">
        <w:rPr>
          <w:rFonts w:ascii="GHEA Grapalat" w:hAnsi="GHEA Grapalat" w:cs="Sylfaen"/>
          <w:sz w:val="20"/>
          <w:lang w:val="hy-AM"/>
        </w:rPr>
        <w:t>Կապալառուն</w:t>
      </w:r>
      <w:r w:rsidRPr="00E6597C">
        <w:rPr>
          <w:rFonts w:ascii="GHEA Grapalat" w:hAnsi="GHEA Grapalat" w:cs="Sylfaen"/>
          <w:sz w:val="20"/>
          <w:lang w:val="hy-AM"/>
        </w:rPr>
        <w:t xml:space="preserve"> իրավունք չունի պահանջել ավելացնելու, իսկ Պատվիրատուն նվազեցնելու այդ գինը։</w:t>
      </w:r>
    </w:p>
    <w:p w14:paraId="50BB08C3" w14:textId="4D587904" w:rsidR="00802C08" w:rsidRPr="000A0060" w:rsidRDefault="00802C08" w:rsidP="00802C08">
      <w:pPr>
        <w:ind w:firstLine="709"/>
        <w:jc w:val="both"/>
        <w:rPr>
          <w:rFonts w:ascii="Sylfaen" w:hAnsi="Sylfaen" w:cs="Sylfaen"/>
          <w:b/>
          <w:sz w:val="22"/>
          <w:szCs w:val="22"/>
          <w:lang w:val="hy-AM"/>
        </w:rPr>
      </w:pPr>
      <w:r w:rsidRPr="00C75EA5">
        <w:rPr>
          <w:rFonts w:ascii="GHEA Grapalat" w:hAnsi="GHEA Grapalat" w:cs="Sylfaen"/>
          <w:sz w:val="20"/>
          <w:lang w:val="hy-AM"/>
        </w:rPr>
        <w:t>4</w:t>
      </w:r>
      <w:r w:rsidRPr="00E6597C">
        <w:rPr>
          <w:rFonts w:ascii="GHEA Grapalat" w:hAnsi="GHEA Grapalat" w:cs="Sylfaen"/>
          <w:sz w:val="20"/>
          <w:lang w:val="hy-AM"/>
        </w:rPr>
        <w:t>.</w:t>
      </w:r>
      <w:r w:rsidRPr="000A0060">
        <w:rPr>
          <w:rFonts w:ascii="GHEA Grapalat" w:hAnsi="GHEA Grapalat" w:cs="Sylfaen"/>
          <w:sz w:val="20"/>
          <w:lang w:val="hy-AM"/>
        </w:rPr>
        <w:t>3</w:t>
      </w:r>
      <w:r w:rsidRPr="00E6597C">
        <w:rPr>
          <w:rFonts w:ascii="GHEA Grapalat" w:hAnsi="GHEA Grapalat" w:cs="Sylfaen"/>
          <w:sz w:val="20"/>
          <w:lang w:val="hy-AM"/>
        </w:rPr>
        <w:t xml:space="preserve">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C75EA5">
        <w:rPr>
          <w:rFonts w:ascii="GHEA Grapalat" w:hAnsi="GHEA Grapalat" w:cs="Sylfaen"/>
          <w:sz w:val="20"/>
          <w:lang w:val="hy-AM"/>
        </w:rPr>
        <w:t>Կապալառուի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0A0060">
        <w:rPr>
          <w:rFonts w:ascii="GHEA Grapalat" w:hAnsi="GHEA Grapalat"/>
          <w:sz w:val="20"/>
          <w:lang w:val="hy-AM"/>
        </w:rPr>
        <w:t>աշխատանքը Պատվիր</w:t>
      </w:r>
      <w:r w:rsidRPr="00E6597C">
        <w:rPr>
          <w:rFonts w:ascii="GHEA Grapalat" w:hAnsi="GHEA Grapalat"/>
          <w:sz w:val="20"/>
          <w:lang w:val="hy-AM"/>
        </w:rPr>
        <w:t>ա</w:t>
      </w:r>
      <w:r w:rsidRPr="000A0060">
        <w:rPr>
          <w:rFonts w:ascii="GHEA Grapalat" w:hAnsi="GHEA Grapalat"/>
          <w:sz w:val="20"/>
          <w:lang w:val="hy-AM"/>
        </w:rPr>
        <w:t>տուի կողմից ընդունվելուց հետո</w:t>
      </w:r>
      <w:r w:rsidRPr="00A7209A">
        <w:rPr>
          <w:rFonts w:ascii="GHEA Grapalat" w:hAnsi="GHEA Grapalat"/>
          <w:sz w:val="20"/>
          <w:lang w:val="hy-AM"/>
        </w:rPr>
        <w:t>`</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sidRPr="00C75EA5">
        <w:rPr>
          <w:rFonts w:ascii="Sylfaen" w:hAnsi="Sylfaen"/>
          <w:b/>
          <w:sz w:val="22"/>
          <w:szCs w:val="22"/>
          <w:lang w:val="hy-AM"/>
        </w:rPr>
        <w:t>հինգ</w:t>
      </w:r>
      <w:r w:rsidRPr="00922817">
        <w:rPr>
          <w:rFonts w:ascii="Sylfaen" w:hAnsi="Sylfaen"/>
          <w:b/>
          <w:sz w:val="22"/>
          <w:szCs w:val="22"/>
          <w:lang w:val="hy-AM"/>
        </w:rPr>
        <w:t>)</w:t>
      </w:r>
      <w:r w:rsidRPr="00C75EA5">
        <w:rPr>
          <w:rFonts w:ascii="Sylfaen" w:hAnsi="Sylfaen"/>
          <w:b/>
          <w:sz w:val="22"/>
          <w:szCs w:val="22"/>
          <w:lang w:val="hy-AM"/>
        </w:rPr>
        <w:t xml:space="preserve"> </w:t>
      </w:r>
      <w:r w:rsidRPr="00C75EA5">
        <w:rPr>
          <w:rFonts w:ascii="Sylfaen" w:hAnsi="Sylfaen" w:cs="Sylfaen"/>
          <w:b/>
          <w:sz w:val="22"/>
          <w:szCs w:val="22"/>
          <w:lang w:val="hy-AM"/>
        </w:rPr>
        <w:t>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Pr>
          <w:rFonts w:ascii="Sylfaen" w:hAnsi="Sylfaen" w:cs="Sylfaen"/>
          <w:b/>
          <w:sz w:val="22"/>
          <w:szCs w:val="22"/>
          <w:lang w:val="hy-AM"/>
        </w:rPr>
        <w:t>(հավելված N</w:t>
      </w:r>
      <w:r w:rsidRPr="000A0060">
        <w:rPr>
          <w:rFonts w:ascii="Sylfaen" w:hAnsi="Sylfaen" w:cs="Sylfaen"/>
          <w:b/>
          <w:sz w:val="22"/>
          <w:szCs w:val="22"/>
          <w:lang w:val="hy-AM"/>
        </w:rPr>
        <w:t>3</w:t>
      </w:r>
      <w:r w:rsidRPr="00203C48">
        <w:rPr>
          <w:rFonts w:ascii="Sylfaen" w:hAnsi="Sylfaen" w:cs="Sylfaen"/>
          <w:b/>
          <w:sz w:val="22"/>
          <w:szCs w:val="22"/>
          <w:lang w:val="hy-AM"/>
        </w:rPr>
        <w:t>):</w:t>
      </w:r>
    </w:p>
    <w:p w14:paraId="298BE37C" w14:textId="404EDD20" w:rsidR="00802C08" w:rsidRPr="003D4F08" w:rsidRDefault="00802C08" w:rsidP="00802C08">
      <w:pPr>
        <w:tabs>
          <w:tab w:val="left" w:pos="1276"/>
        </w:tabs>
        <w:ind w:firstLine="720"/>
        <w:jc w:val="both"/>
        <w:rPr>
          <w:rFonts w:ascii="GHEA Grapalat" w:hAnsi="GHEA Grapalat" w:cs="Sylfaen"/>
          <w:b/>
          <w:sz w:val="20"/>
          <w:szCs w:val="20"/>
          <w:lang w:val="hy-AM"/>
        </w:rPr>
      </w:pPr>
      <w:r w:rsidRPr="00C75EA5">
        <w:rPr>
          <w:rFonts w:ascii="GHEA Grapalat" w:hAnsi="GHEA Grapalat" w:cs="Sylfaen"/>
          <w:b/>
          <w:sz w:val="20"/>
          <w:szCs w:val="20"/>
          <w:lang w:val="hy-AM"/>
        </w:rPr>
        <w:lastRenderedPageBreak/>
        <w:t>4</w:t>
      </w:r>
      <w:r w:rsidRPr="003D4F08">
        <w:rPr>
          <w:rFonts w:ascii="GHEA Grapalat" w:hAnsi="GHEA Grapalat" w:cs="Sylfaen"/>
          <w:b/>
          <w:sz w:val="20"/>
          <w:szCs w:val="20"/>
          <w:lang w:val="hy-AM"/>
        </w:rPr>
        <w:t>.4 Պայմանագրի շրջանակում կատարողական ակտերի դիմաց վճարումներն իրականացվում են հետևյալ բանաձևով՝ ՎԳ=ՄԳ/ՆԳxԿԾ, որտեղ՝</w:t>
      </w:r>
    </w:p>
    <w:p w14:paraId="76A2E116" w14:textId="602D96B1" w:rsidR="00802C08" w:rsidRPr="003D4F08" w:rsidRDefault="00802C08" w:rsidP="00802C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 xml:space="preserve">ՄԳ-ն պայմանագրի </w:t>
      </w:r>
      <w:r w:rsidR="00E23B7F" w:rsidRPr="00C75EA5">
        <w:rPr>
          <w:rFonts w:ascii="GHEA Grapalat" w:hAnsi="GHEA Grapalat" w:cs="Sylfaen"/>
          <w:b/>
          <w:sz w:val="20"/>
          <w:szCs w:val="20"/>
          <w:lang w:val="hy-AM"/>
        </w:rPr>
        <w:t>4</w:t>
      </w:r>
      <w:r w:rsidRPr="003D4F08">
        <w:rPr>
          <w:rFonts w:ascii="GHEA Grapalat" w:hAnsi="GHEA Grapalat" w:cs="Sylfaen"/>
          <w:b/>
          <w:sz w:val="20"/>
          <w:szCs w:val="20"/>
          <w:lang w:val="hy-AM"/>
        </w:rPr>
        <w:t>.1 կետում նշված գինն է (եթե ներառված են մեկից ավել չափաբաժիններ, ապա տվյալ չափաբաժնի գինն է).</w:t>
      </w:r>
    </w:p>
    <w:p w14:paraId="61A20F69" w14:textId="77777777" w:rsidR="00802C08" w:rsidRPr="003D4F08" w:rsidRDefault="00802C08" w:rsidP="00802C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ՆԳ-ն հրավերով հրապարակված շինարարական աշխատանքների նախահաշվային գինն է.</w:t>
      </w:r>
    </w:p>
    <w:p w14:paraId="21362A41" w14:textId="77777777" w:rsidR="00802C08" w:rsidRPr="003D4F08" w:rsidRDefault="00802C08" w:rsidP="00802C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14:paraId="35FFC3CD" w14:textId="77777777" w:rsidR="00802C08" w:rsidRPr="003D4F08" w:rsidRDefault="00802C08" w:rsidP="00802C08">
      <w:pPr>
        <w:tabs>
          <w:tab w:val="left" w:pos="1276"/>
        </w:tabs>
        <w:ind w:firstLine="720"/>
        <w:jc w:val="both"/>
        <w:rPr>
          <w:rFonts w:ascii="GHEA Grapalat" w:hAnsi="GHEA Grapalat" w:cs="Sylfaen"/>
          <w:b/>
          <w:sz w:val="20"/>
          <w:szCs w:val="20"/>
          <w:lang w:val="hy-AM"/>
        </w:rPr>
      </w:pPr>
      <w:r w:rsidRPr="003D4F08">
        <w:rPr>
          <w:rFonts w:ascii="GHEA Grapalat" w:hAnsi="GHEA Grapalat" w:cs="Sylfaen"/>
          <w:b/>
          <w:sz w:val="20"/>
          <w:szCs w:val="20"/>
          <w:lang w:val="hy-AM"/>
        </w:rPr>
        <w:t>ՎԳ –ն ծավալաթերթ-նախահաշվով սահմանված աշխատանքների դիմաց վճարվող գումարն է:</w:t>
      </w:r>
    </w:p>
    <w:p w14:paraId="1C3AEF85" w14:textId="77777777" w:rsidR="00802C08" w:rsidRPr="00E6597C" w:rsidRDefault="00802C08" w:rsidP="00802C08">
      <w:pPr>
        <w:tabs>
          <w:tab w:val="num" w:pos="0"/>
          <w:tab w:val="left" w:pos="720"/>
          <w:tab w:val="num" w:pos="900"/>
        </w:tabs>
        <w:jc w:val="both"/>
        <w:rPr>
          <w:rFonts w:ascii="GHEA Grapalat" w:hAnsi="GHEA Grapalat" w:cs="Sylfaen"/>
          <w:sz w:val="20"/>
          <w:lang w:val="hy-AM"/>
        </w:rPr>
      </w:pPr>
    </w:p>
    <w:p w14:paraId="1C0380DC" w14:textId="77777777" w:rsidR="00802C08" w:rsidRPr="00E6597C" w:rsidRDefault="00802C08" w:rsidP="00802C08">
      <w:pPr>
        <w:ind w:firstLine="720"/>
        <w:jc w:val="both"/>
        <w:rPr>
          <w:rFonts w:ascii="GHEA Grapalat" w:hAnsi="GHEA Grapalat" w:cs="Sylfaen"/>
          <w:sz w:val="20"/>
          <w:lang w:val="hy-AM"/>
        </w:rPr>
      </w:pPr>
    </w:p>
    <w:p w14:paraId="4D732C99"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5682B7A8"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6FCC8C35" w14:textId="77777777" w:rsidR="00802C08" w:rsidRPr="004605D7" w:rsidRDefault="00802C08" w:rsidP="00802C08">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2"/>
      </w:r>
      <w:r w:rsidRPr="004605D7">
        <w:rPr>
          <w:rFonts w:ascii="GHEA Grapalat" w:hAnsi="GHEA Grapalat"/>
          <w:sz w:val="20"/>
          <w:lang w:val="hy-AM"/>
        </w:rPr>
        <w:t xml:space="preserve">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152BC7D7"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4B9E3CE0"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109238F1"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549F27AD"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78C2058A"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465B7C57" w14:textId="77777777" w:rsidR="00802C08" w:rsidRPr="00E6597C" w:rsidRDefault="00802C08" w:rsidP="00802C08">
      <w:pPr>
        <w:ind w:firstLine="720"/>
        <w:jc w:val="both"/>
        <w:rPr>
          <w:rFonts w:ascii="GHEA Grapalat" w:hAnsi="GHEA Grapalat" w:cs="Sylfaen"/>
          <w:sz w:val="20"/>
          <w:lang w:val="hy-AM"/>
        </w:rPr>
      </w:pPr>
    </w:p>
    <w:p w14:paraId="3EBDDD2A" w14:textId="77777777" w:rsidR="00802C08" w:rsidRPr="00E6597C" w:rsidRDefault="00802C08" w:rsidP="00802C08">
      <w:pPr>
        <w:ind w:firstLine="720"/>
        <w:jc w:val="both"/>
        <w:rPr>
          <w:rFonts w:ascii="GHEA Grapalat" w:hAnsi="GHEA Grapalat" w:cs="Sylfaen"/>
          <w:sz w:val="20"/>
          <w:lang w:val="hy-AM"/>
        </w:rPr>
      </w:pPr>
    </w:p>
    <w:p w14:paraId="14DA59A5" w14:textId="77777777" w:rsidR="00802C08" w:rsidRPr="00E6597C" w:rsidRDefault="00802C08" w:rsidP="00802C08">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17ADCA10" w14:textId="77777777" w:rsidR="00802C08" w:rsidRPr="00E6597C" w:rsidRDefault="00802C08" w:rsidP="00802C08">
      <w:pPr>
        <w:ind w:firstLine="720"/>
        <w:jc w:val="both"/>
        <w:rPr>
          <w:rFonts w:ascii="GHEA Grapalat" w:hAnsi="GHEA Grapalat" w:cs="Sylfaen"/>
          <w:sz w:val="20"/>
          <w:lang w:val="hy-AM"/>
        </w:rPr>
      </w:pPr>
    </w:p>
    <w:p w14:paraId="012D875B" w14:textId="77777777" w:rsidR="00802C08" w:rsidRPr="00E6597C" w:rsidRDefault="00802C08" w:rsidP="00802C08">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4AAE62BC" w14:textId="77777777" w:rsidR="00802C08" w:rsidRPr="00E6597C" w:rsidRDefault="00802C08" w:rsidP="00802C08">
      <w:pPr>
        <w:ind w:firstLine="720"/>
        <w:jc w:val="both"/>
        <w:rPr>
          <w:rFonts w:ascii="GHEA Grapalat" w:hAnsi="GHEA Grapalat" w:cs="Sylfaen"/>
          <w:sz w:val="20"/>
          <w:lang w:val="hy-AM"/>
        </w:rPr>
      </w:pPr>
    </w:p>
    <w:p w14:paraId="1F0E9460" w14:textId="77777777" w:rsidR="00802C08" w:rsidRPr="00E6597C" w:rsidRDefault="00802C08" w:rsidP="00802C08">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0D5EF029" w14:textId="77777777" w:rsidR="00802C08" w:rsidRPr="00E6597C" w:rsidRDefault="00802C08" w:rsidP="00802C08">
      <w:pPr>
        <w:ind w:firstLine="720"/>
        <w:jc w:val="both"/>
        <w:rPr>
          <w:rFonts w:ascii="GHEA Grapalat" w:hAnsi="GHEA Grapalat" w:cs="Sylfaen"/>
          <w:b/>
          <w:sz w:val="20"/>
          <w:lang w:val="hy-AM"/>
        </w:rPr>
      </w:pPr>
    </w:p>
    <w:p w14:paraId="0E2FFABD" w14:textId="77777777" w:rsidR="00802C08" w:rsidRPr="00E6597C" w:rsidRDefault="00802C08" w:rsidP="00802C08">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61B2CDB8" w14:textId="77777777" w:rsidR="00802C08" w:rsidRPr="004605D7" w:rsidRDefault="00802C08" w:rsidP="00802C08">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3"/>
      </w:r>
    </w:p>
    <w:p w14:paraId="238AFA5D" w14:textId="77777777" w:rsidR="00802C08" w:rsidRPr="00E6597C" w:rsidRDefault="00802C08" w:rsidP="00802C08">
      <w:pPr>
        <w:ind w:firstLine="709"/>
        <w:jc w:val="both"/>
        <w:rPr>
          <w:rFonts w:ascii="GHEA Grapalat" w:hAnsi="GHEA Grapalat"/>
          <w:sz w:val="20"/>
          <w:lang w:val="hy-AM"/>
        </w:rPr>
      </w:pPr>
      <w:r w:rsidRPr="00E6597C">
        <w:rPr>
          <w:rFonts w:ascii="GHEA Grapalat" w:hAnsi="GHEA Grapalat"/>
          <w:sz w:val="20"/>
          <w:lang w:val="hy-AM"/>
        </w:rPr>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5B3988E" w14:textId="77777777" w:rsidR="00802C08" w:rsidRPr="00E6597C" w:rsidRDefault="00802C08" w:rsidP="00802C08">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5F04019" w14:textId="77777777" w:rsidR="00802C08" w:rsidRPr="00E6597C" w:rsidRDefault="00802C08" w:rsidP="00802C08">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D7E7FC" w14:textId="77777777" w:rsidR="00802C08" w:rsidRPr="00E6597C" w:rsidRDefault="00802C08" w:rsidP="00802C08">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21EB6D6A" w14:textId="77777777" w:rsidR="00802C08" w:rsidRPr="00E6597C" w:rsidRDefault="00802C08" w:rsidP="00802C08">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5FD13E31" w14:textId="77777777" w:rsidR="00802C08" w:rsidRPr="00E6597C" w:rsidRDefault="00802C08" w:rsidP="00802C08">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94BD0F6" w14:textId="77777777" w:rsidR="00802C08" w:rsidRPr="00E6597C" w:rsidRDefault="00802C08" w:rsidP="00802C08">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6C9C7489" w14:textId="77777777" w:rsidR="00802C08" w:rsidRPr="00E6597C" w:rsidRDefault="00802C08" w:rsidP="00802C08">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492F9FAF" w14:textId="77777777" w:rsidR="00802C08" w:rsidRPr="00E6597C" w:rsidRDefault="00802C08" w:rsidP="00802C08">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sz w:val="20"/>
          <w:lang w:val="pt-BR"/>
        </w:rPr>
        <w:footnoteReference w:id="14"/>
      </w:r>
    </w:p>
    <w:p w14:paraId="430DD66A" w14:textId="77777777" w:rsidR="00802C08" w:rsidRPr="00E6597C" w:rsidRDefault="00802C08" w:rsidP="00802C08">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sz w:val="20"/>
          <w:lang w:val="pt-BR"/>
        </w:rPr>
        <w:footnoteReference w:id="15"/>
      </w:r>
    </w:p>
    <w:p w14:paraId="04E7722F" w14:textId="77777777" w:rsidR="00802C08" w:rsidRPr="00E6597C" w:rsidRDefault="00802C08" w:rsidP="00802C08">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3E14281A" w14:textId="77777777" w:rsidR="00802C08" w:rsidRPr="00E6597C" w:rsidRDefault="00802C08" w:rsidP="00802C08">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6533BAC" w14:textId="77777777" w:rsidR="00802C08" w:rsidRPr="00E6597C" w:rsidRDefault="00802C08" w:rsidP="00802C08">
      <w:pPr>
        <w:tabs>
          <w:tab w:val="left" w:pos="720"/>
        </w:tabs>
        <w:jc w:val="both"/>
        <w:rPr>
          <w:rFonts w:ascii="GHEA Grapalat" w:hAnsi="GHEA Grapalat"/>
          <w:sz w:val="20"/>
          <w:lang w:val="hy-AM"/>
        </w:rPr>
      </w:pPr>
      <w:r w:rsidRPr="00E6597C">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E6597C">
        <w:rPr>
          <w:rFonts w:ascii="GHEA Grapalat" w:hAnsi="GHEA Grapalat"/>
          <w:sz w:val="20"/>
          <w:lang w:val="hy-AM"/>
        </w:rPr>
        <w:lastRenderedPageBreak/>
        <w:t>կարգավորվում են այդ գործարքների հետ կապված հարաբերությունները կարգավորող նորմերով, և դրանց համար պատասխանատու է Կատարողը։</w:t>
      </w:r>
    </w:p>
    <w:p w14:paraId="6225013C" w14:textId="77777777" w:rsidR="00802C08" w:rsidRPr="00E6597C" w:rsidRDefault="00802C08" w:rsidP="00802C08">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40AD4D23" w14:textId="77777777" w:rsidR="00802C08" w:rsidRPr="00E6597C" w:rsidRDefault="00802C08" w:rsidP="00802C08">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Կատարողի </w:t>
      </w:r>
      <w:r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1CE6B176" w14:textId="539CB00B" w:rsidR="00FB2859" w:rsidRPr="00E6597C" w:rsidRDefault="00802C08" w:rsidP="00E04994">
      <w:pPr>
        <w:tabs>
          <w:tab w:val="left" w:pos="1276"/>
        </w:tabs>
        <w:ind w:firstLine="720"/>
        <w:jc w:val="both"/>
        <w:rPr>
          <w:rFonts w:ascii="GHEA Grapalat" w:hAnsi="GHEA Grapalat"/>
          <w:sz w:val="20"/>
          <w:lang w:val="hy-AM"/>
        </w:rPr>
      </w:pPr>
      <w:r w:rsidRPr="00E6597C">
        <w:rPr>
          <w:rFonts w:ascii="GHEA Grapalat" w:hAnsi="GHEA Grapalat"/>
          <w:sz w:val="20"/>
          <w:lang w:val="hy-AM"/>
        </w:rPr>
        <w:t xml:space="preserve">7.13 </w:t>
      </w:r>
      <w:r w:rsidR="00E04994" w:rsidRPr="00FB1EC7">
        <w:rPr>
          <w:rFonts w:ascii="GHEA Grapalat" w:hAnsi="GHEA Grapalat" w:cs="Sylfaen"/>
          <w:sz w:val="20"/>
          <w:szCs w:val="20"/>
          <w:lang w:val="hy-AM"/>
        </w:rPr>
        <w:t>Սույն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պայմանագիրը</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կազմված</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է</w:t>
      </w:r>
      <w:r w:rsidR="00E04994" w:rsidRPr="00FB1EC7">
        <w:rPr>
          <w:rFonts w:ascii="GHEA Grapalat" w:hAnsi="GHEA Grapalat" w:cs="Times Armenian"/>
          <w:sz w:val="20"/>
          <w:szCs w:val="20"/>
          <w:lang w:val="hy-AM"/>
        </w:rPr>
        <w:t xml:space="preserve"> ____ </w:t>
      </w:r>
      <w:r w:rsidR="00E04994" w:rsidRPr="00FB1EC7">
        <w:rPr>
          <w:rFonts w:ascii="GHEA Grapalat" w:hAnsi="GHEA Grapalat" w:cs="Sylfaen"/>
          <w:sz w:val="20"/>
          <w:szCs w:val="20"/>
          <w:lang w:val="hy-AM"/>
        </w:rPr>
        <w:t>էջից</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կնքվում</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է</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երկու</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օրինակից</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որոնք</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ունեն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հավասարազոր</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իրավաբանական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ուժ</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յուրաքանչյուր</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կողմին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տրվում</w:t>
      </w:r>
      <w:r w:rsidR="00E04994" w:rsidRPr="00FB1EC7">
        <w:rPr>
          <w:rFonts w:ascii="GHEA Grapalat" w:hAnsi="GHEA Grapalat"/>
          <w:sz w:val="20"/>
          <w:szCs w:val="20"/>
          <w:lang w:val="hy-AM"/>
        </w:rPr>
        <w:t xml:space="preserve"> </w:t>
      </w:r>
      <w:r w:rsidR="00E04994" w:rsidRPr="00FB1EC7">
        <w:rPr>
          <w:rFonts w:ascii="GHEA Grapalat" w:hAnsi="GHEA Grapalat" w:cs="Sylfaen"/>
          <w:sz w:val="20"/>
          <w:szCs w:val="20"/>
          <w:lang w:val="hy-AM"/>
        </w:rPr>
        <w:t>է</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մեկական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օրինակ</w:t>
      </w:r>
      <w:r w:rsidR="00E04994" w:rsidRPr="00FB1EC7">
        <w:rPr>
          <w:rFonts w:ascii="GHEA Grapalat" w:hAnsi="GHEA Grapalat" w:cs="Tahoma"/>
          <w:sz w:val="20"/>
          <w:szCs w:val="20"/>
          <w:lang w:val="hy-AM"/>
        </w:rPr>
        <w:t>։</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Սույն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պայմանագրի</w:t>
      </w:r>
      <w:r w:rsidR="00E04994" w:rsidRPr="00FB1EC7">
        <w:rPr>
          <w:rFonts w:ascii="GHEA Grapalat" w:hAnsi="GHEA Grapalat" w:cs="Times Armenian"/>
          <w:sz w:val="20"/>
          <w:szCs w:val="20"/>
          <w:lang w:val="hy-AM"/>
        </w:rPr>
        <w:t xml:space="preserve"> N 1, </w:t>
      </w:r>
      <w:r w:rsidR="00522925" w:rsidRPr="00FB1EC7">
        <w:rPr>
          <w:rFonts w:ascii="GHEA Grapalat" w:hAnsi="GHEA Grapalat" w:cs="Times Armenian"/>
          <w:sz w:val="20"/>
          <w:szCs w:val="20"/>
          <w:lang w:val="hy-AM"/>
        </w:rPr>
        <w:t>N 1</w:t>
      </w:r>
      <w:r w:rsidR="00522925" w:rsidRPr="00C75EA5">
        <w:rPr>
          <w:rFonts w:ascii="GHEA Grapalat" w:hAnsi="GHEA Grapalat" w:cs="Times Armenian"/>
          <w:sz w:val="20"/>
          <w:szCs w:val="20"/>
          <w:lang w:val="hy-AM"/>
        </w:rPr>
        <w:t>-1</w:t>
      </w:r>
      <w:r w:rsidR="00522925" w:rsidRPr="00FB1EC7">
        <w:rPr>
          <w:rFonts w:ascii="GHEA Grapalat" w:hAnsi="GHEA Grapalat" w:cs="Times Armenian"/>
          <w:sz w:val="20"/>
          <w:szCs w:val="20"/>
          <w:lang w:val="hy-AM"/>
        </w:rPr>
        <w:t>, N 1</w:t>
      </w:r>
      <w:r w:rsidR="00522925" w:rsidRPr="00C75EA5">
        <w:rPr>
          <w:rFonts w:ascii="GHEA Grapalat" w:hAnsi="GHEA Grapalat" w:cs="Times Armenian"/>
          <w:sz w:val="20"/>
          <w:szCs w:val="20"/>
          <w:lang w:val="hy-AM"/>
        </w:rPr>
        <w:t>-2</w:t>
      </w:r>
      <w:r w:rsidR="00522925" w:rsidRPr="00FB1EC7">
        <w:rPr>
          <w:rFonts w:ascii="GHEA Grapalat" w:hAnsi="GHEA Grapalat" w:cs="Times Armenian"/>
          <w:sz w:val="20"/>
          <w:szCs w:val="20"/>
          <w:lang w:val="hy-AM"/>
        </w:rPr>
        <w:t xml:space="preserve">, </w:t>
      </w:r>
      <w:r w:rsidR="00E04994" w:rsidRPr="00FB1EC7">
        <w:rPr>
          <w:rFonts w:ascii="GHEA Grapalat" w:hAnsi="GHEA Grapalat" w:cs="Times Armenian"/>
          <w:sz w:val="20"/>
          <w:szCs w:val="20"/>
          <w:lang w:val="hy-AM"/>
        </w:rPr>
        <w:t xml:space="preserve">N 2, N 3, </w:t>
      </w:r>
      <w:r w:rsidR="00E04994" w:rsidRPr="00FB1EC7">
        <w:rPr>
          <w:rFonts w:ascii="GHEA Grapalat" w:hAnsi="GHEA Grapalat" w:cs="Arial"/>
          <w:sz w:val="20"/>
          <w:szCs w:val="20"/>
          <w:lang w:val="hy-AM"/>
        </w:rPr>
        <w:t xml:space="preserve">N 4 </w:t>
      </w:r>
      <w:r w:rsidR="00E04994" w:rsidRPr="00FB1EC7">
        <w:rPr>
          <w:rFonts w:ascii="GHEA Grapalat" w:hAnsi="GHEA Grapalat" w:cs="Sylfaen"/>
          <w:sz w:val="20"/>
          <w:szCs w:val="20"/>
          <w:lang w:val="hy-AM"/>
        </w:rPr>
        <w:t>և</w:t>
      </w:r>
      <w:r w:rsidR="00E04994" w:rsidRPr="00FB1EC7">
        <w:rPr>
          <w:rFonts w:ascii="GHEA Grapalat" w:hAnsi="GHEA Grapalat" w:cs="Arial"/>
          <w:sz w:val="20"/>
          <w:szCs w:val="20"/>
          <w:lang w:val="hy-AM"/>
        </w:rPr>
        <w:t xml:space="preserve"> N 4.1 </w:t>
      </w:r>
      <w:r w:rsidR="00E04994" w:rsidRPr="00FB1EC7">
        <w:rPr>
          <w:rFonts w:ascii="GHEA Grapalat" w:hAnsi="GHEA Grapalat" w:cs="Sylfaen"/>
          <w:sz w:val="20"/>
          <w:szCs w:val="20"/>
          <w:lang w:val="hy-AM"/>
        </w:rPr>
        <w:t>հավելվածները</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համարվում</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են</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պայմանագրի</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անբաժանելի</w:t>
      </w:r>
      <w:r w:rsidR="00E04994" w:rsidRPr="00FB1EC7">
        <w:rPr>
          <w:rFonts w:ascii="GHEA Grapalat" w:hAnsi="GHEA Grapalat" w:cs="Times Armenian"/>
          <w:sz w:val="20"/>
          <w:szCs w:val="20"/>
          <w:lang w:val="hy-AM"/>
        </w:rPr>
        <w:t xml:space="preserve"> </w:t>
      </w:r>
      <w:r w:rsidR="00E04994" w:rsidRPr="00FB1EC7">
        <w:rPr>
          <w:rFonts w:ascii="GHEA Grapalat" w:hAnsi="GHEA Grapalat" w:cs="Sylfaen"/>
          <w:sz w:val="20"/>
          <w:szCs w:val="20"/>
          <w:lang w:val="hy-AM"/>
        </w:rPr>
        <w:t>մասը</w:t>
      </w:r>
      <w:r w:rsidR="00E04994" w:rsidRPr="00FB1EC7">
        <w:rPr>
          <w:rFonts w:ascii="GHEA Grapalat" w:hAnsi="GHEA Grapalat" w:cs="Tahoma"/>
          <w:sz w:val="20"/>
          <w:szCs w:val="20"/>
          <w:lang w:val="hy-AM"/>
        </w:rPr>
        <w:t>։</w:t>
      </w:r>
    </w:p>
    <w:p w14:paraId="4E3D7A1A" w14:textId="77777777" w:rsidR="00802C08" w:rsidRDefault="00802C08" w:rsidP="00802C08">
      <w:pPr>
        <w:ind w:firstLine="567"/>
        <w:jc w:val="both"/>
        <w:rPr>
          <w:rFonts w:ascii="GHEA Grapalat" w:hAnsi="GHEA Grapalat"/>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3F087570" w14:textId="77777777" w:rsidR="009425FD" w:rsidRPr="00953335" w:rsidRDefault="009425FD" w:rsidP="009425FD">
      <w:pPr>
        <w:ind w:firstLine="708"/>
        <w:jc w:val="both"/>
        <w:rPr>
          <w:rFonts w:ascii="GHEA Grapalat" w:hAnsi="GHEA Grapalat"/>
          <w:b/>
          <w:sz w:val="20"/>
          <w:szCs w:val="20"/>
          <w:vertAlign w:val="superscript"/>
          <w:lang w:val="hy-AM" w:eastAsia="ru-RU"/>
        </w:rPr>
      </w:pPr>
      <w:r w:rsidRPr="00953335">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Կապալառուն համաձայնագիրը կնքում</w:t>
      </w:r>
      <w:r w:rsidRPr="0091028A">
        <w:rPr>
          <w:rFonts w:ascii="GHEA Grapalat" w:hAnsi="GHEA Grapalat"/>
          <w:b/>
          <w:sz w:val="20"/>
          <w:szCs w:val="20"/>
          <w:lang w:val="hy-AM" w:eastAsia="ru-RU"/>
        </w:rPr>
        <w:t xml:space="preserve"> </w:t>
      </w:r>
      <w:r w:rsidRPr="00953335">
        <w:rPr>
          <w:rFonts w:ascii="GHEA Grapalat" w:hAnsi="GHEA Grapalat"/>
          <w:b/>
          <w:sz w:val="20"/>
          <w:szCs w:val="20"/>
          <w:lang w:val="hy-AM" w:eastAsia="ru-RU"/>
        </w:rPr>
        <w:t xml:space="preserve"> </w:t>
      </w:r>
      <w:r w:rsidRPr="0091028A">
        <w:rPr>
          <w:rFonts w:ascii="GHEA Grapalat" w:hAnsi="GHEA Grapalat"/>
          <w:b/>
          <w:sz w:val="20"/>
          <w:szCs w:val="20"/>
          <w:lang w:val="hy-AM" w:eastAsia="ru-RU"/>
        </w:rPr>
        <w:t>և</w:t>
      </w:r>
      <w:r w:rsidRPr="00953335">
        <w:rPr>
          <w:rFonts w:ascii="GHEA Grapalat" w:hAnsi="GHEA Grapalat"/>
          <w:b/>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53335">
        <w:rPr>
          <w:rStyle w:val="FootnoteReference"/>
          <w:rFonts w:ascii="GHEA Grapalat" w:hAnsi="GHEA Grapalat"/>
          <w:b/>
          <w:sz w:val="20"/>
          <w:szCs w:val="20"/>
          <w:lang w:val="hy-AM" w:eastAsia="ru-RU"/>
        </w:rPr>
        <w:footnoteReference w:id="16"/>
      </w:r>
    </w:p>
    <w:p w14:paraId="491829CD" w14:textId="77777777" w:rsidR="009425FD" w:rsidRPr="00E6597C" w:rsidRDefault="009425FD" w:rsidP="00802C08">
      <w:pPr>
        <w:ind w:firstLine="567"/>
        <w:jc w:val="both"/>
        <w:rPr>
          <w:rFonts w:ascii="GHEA Grapalat" w:hAnsi="GHEA Grapalat"/>
          <w:bCs/>
          <w:sz w:val="20"/>
          <w:lang w:val="hy-AM"/>
        </w:rPr>
      </w:pPr>
    </w:p>
    <w:p w14:paraId="433CF66F" w14:textId="77777777" w:rsidR="00802C08" w:rsidRPr="00E6597C" w:rsidRDefault="00802C08" w:rsidP="00802C08">
      <w:pPr>
        <w:ind w:firstLine="720"/>
        <w:jc w:val="both"/>
        <w:rPr>
          <w:rFonts w:ascii="GHEA Grapalat" w:hAnsi="GHEA Grapalat" w:cs="Sylfaen"/>
          <w:sz w:val="20"/>
          <w:lang w:val="hy-AM"/>
        </w:rPr>
      </w:pPr>
    </w:p>
    <w:p w14:paraId="14C6DA51" w14:textId="77777777" w:rsidR="00802C08" w:rsidRPr="00E6597C" w:rsidRDefault="00802C08" w:rsidP="00802C08">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2BB20EAC" w14:textId="77777777" w:rsidR="00802C08" w:rsidRPr="00E6597C" w:rsidRDefault="00802C08" w:rsidP="00802C08">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68E9ADA1" w14:textId="77777777" w:rsidR="00802C08" w:rsidRPr="00E6597C" w:rsidRDefault="00802C08" w:rsidP="00802C08">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199"/>
        <w:gridCol w:w="3817"/>
      </w:tblGrid>
      <w:tr w:rsidR="000A05C3" w:rsidRPr="000078A5" w14:paraId="68672656" w14:textId="77777777" w:rsidTr="000A05C3">
        <w:trPr>
          <w:trHeight w:val="2646"/>
        </w:trPr>
        <w:tc>
          <w:tcPr>
            <w:tcW w:w="4199" w:type="dxa"/>
          </w:tcPr>
          <w:p w14:paraId="625985E5" w14:textId="77777777" w:rsidR="000A05C3" w:rsidRPr="000078A5" w:rsidRDefault="000A05C3" w:rsidP="00980416">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1F729309" w14:textId="77777777" w:rsidR="000A05C3" w:rsidRPr="0072782C" w:rsidRDefault="000A05C3" w:rsidP="00980416">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097F88E1" w14:textId="77777777" w:rsidR="000A05C3" w:rsidRPr="0072782C" w:rsidRDefault="000A05C3" w:rsidP="00980416">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7CB2D396" w14:textId="77777777" w:rsidR="000A05C3" w:rsidRPr="0072782C" w:rsidRDefault="000A05C3" w:rsidP="00980416">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736C1601" w14:textId="77777777" w:rsidR="000A05C3" w:rsidRPr="0072782C" w:rsidRDefault="000A05C3" w:rsidP="00980416">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14950F97" w14:textId="77777777" w:rsidR="000A05C3" w:rsidRDefault="000A05C3" w:rsidP="00980416">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0" w:history="1">
              <w:r w:rsidRPr="00372010">
                <w:rPr>
                  <w:rStyle w:val="Hyperlink"/>
                  <w:rFonts w:ascii="Sylfaen" w:hAnsi="Sylfaen"/>
                  <w:lang w:val="hy-AM"/>
                </w:rPr>
                <w:t>erqaxluys@yerevan.am</w:t>
              </w:r>
            </w:hyperlink>
          </w:p>
          <w:p w14:paraId="3583C4A2" w14:textId="77777777" w:rsidR="000A05C3" w:rsidRPr="0072782C" w:rsidRDefault="000A05C3" w:rsidP="00980416">
            <w:pPr>
              <w:jc w:val="center"/>
              <w:rPr>
                <w:rFonts w:ascii="Arial LatArm" w:hAnsi="Arial LatArm" w:cs="Sylfaen"/>
                <w:bCs/>
                <w:sz w:val="20"/>
                <w:lang w:val="hy-AM"/>
              </w:rPr>
            </w:pPr>
          </w:p>
          <w:p w14:paraId="1B1B5E36" w14:textId="77777777" w:rsidR="000A05C3" w:rsidRPr="0072782C" w:rsidRDefault="000A05C3" w:rsidP="00980416">
            <w:pPr>
              <w:jc w:val="center"/>
              <w:rPr>
                <w:rFonts w:ascii="Arial LatArm" w:hAnsi="Arial LatArm" w:cs="Sylfaen"/>
                <w:bCs/>
                <w:sz w:val="20"/>
                <w:lang w:val="hy-AM"/>
              </w:rPr>
            </w:pPr>
          </w:p>
          <w:p w14:paraId="03F9EB8D" w14:textId="77777777" w:rsidR="000A05C3" w:rsidRPr="0072782C" w:rsidRDefault="000A05C3" w:rsidP="00980416">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25CE40F6" w14:textId="77777777" w:rsidR="000A05C3" w:rsidRPr="00447CD5" w:rsidRDefault="000A05C3" w:rsidP="00980416">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749EF4CE" w14:textId="77777777" w:rsidR="000A05C3" w:rsidRPr="00447CD5" w:rsidRDefault="000A05C3" w:rsidP="00980416">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219430E4" w14:textId="5807347A" w:rsidR="000A05C3" w:rsidRPr="000078A5" w:rsidRDefault="000A05C3" w:rsidP="008D7179">
            <w:pPr>
              <w:jc w:val="center"/>
              <w:rPr>
                <w:rFonts w:ascii="GHEA Grapalat" w:hAnsi="GHEA Grapalat"/>
                <w:sz w:val="20"/>
                <w:lang w:val="pt-BR"/>
              </w:rPr>
            </w:pPr>
            <w:r w:rsidRPr="00447CD5">
              <w:rPr>
                <w:rFonts w:ascii="Arial LatArm" w:hAnsi="Arial LatArm" w:cs="Sylfaen"/>
                <w:bCs/>
                <w:sz w:val="20"/>
                <w:lang w:val="hy-AM"/>
              </w:rPr>
              <w:t xml:space="preserve">                                       </w:t>
            </w:r>
            <w:r w:rsidRPr="00DF6EBB">
              <w:rPr>
                <w:rFonts w:ascii="Arial LatArm" w:hAnsi="Arial LatArm" w:cs="Sylfaen"/>
                <w:bCs/>
                <w:sz w:val="20"/>
              </w:rPr>
              <w:t>Î©î</w:t>
            </w:r>
          </w:p>
        </w:tc>
        <w:tc>
          <w:tcPr>
            <w:tcW w:w="3817" w:type="dxa"/>
          </w:tcPr>
          <w:p w14:paraId="4D245C17" w14:textId="77777777" w:rsidR="000A05C3" w:rsidRPr="000078A5" w:rsidRDefault="000A05C3" w:rsidP="00980416">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06EDC037" w14:textId="77777777" w:rsidR="000A05C3" w:rsidRPr="000078A5" w:rsidRDefault="000A05C3" w:rsidP="00980416">
            <w:pPr>
              <w:spacing w:line="360" w:lineRule="auto"/>
              <w:jc w:val="center"/>
              <w:rPr>
                <w:rFonts w:ascii="GHEA Grapalat" w:hAnsi="GHEA Grapalat"/>
                <w:b/>
                <w:sz w:val="20"/>
                <w:lang w:val="nb-NO"/>
              </w:rPr>
            </w:pPr>
          </w:p>
          <w:p w14:paraId="69F3B9FF" w14:textId="77777777" w:rsidR="000A05C3" w:rsidRDefault="000A05C3" w:rsidP="00980416">
            <w:pPr>
              <w:rPr>
                <w:rFonts w:ascii="GHEA Grapalat" w:hAnsi="GHEA Grapalat"/>
                <w:sz w:val="20"/>
                <w:lang w:val="pt-BR"/>
              </w:rPr>
            </w:pPr>
            <w:r w:rsidRPr="000078A5">
              <w:rPr>
                <w:rFonts w:ascii="GHEA Grapalat" w:hAnsi="GHEA Grapalat"/>
                <w:sz w:val="20"/>
                <w:lang w:val="pt-BR"/>
              </w:rPr>
              <w:t xml:space="preserve">       </w:t>
            </w:r>
          </w:p>
          <w:p w14:paraId="4633586F" w14:textId="77777777" w:rsidR="000A05C3" w:rsidRDefault="000A05C3" w:rsidP="00980416">
            <w:pPr>
              <w:rPr>
                <w:rFonts w:ascii="GHEA Grapalat" w:hAnsi="GHEA Grapalat"/>
                <w:sz w:val="20"/>
                <w:lang w:val="pt-BR"/>
              </w:rPr>
            </w:pPr>
          </w:p>
          <w:p w14:paraId="3AD46A46" w14:textId="77777777" w:rsidR="000A05C3" w:rsidRDefault="000A05C3" w:rsidP="00980416">
            <w:pPr>
              <w:rPr>
                <w:rFonts w:ascii="GHEA Grapalat" w:hAnsi="GHEA Grapalat"/>
                <w:sz w:val="20"/>
                <w:lang w:val="pt-BR"/>
              </w:rPr>
            </w:pPr>
          </w:p>
          <w:p w14:paraId="01FDD201" w14:textId="77777777" w:rsidR="000A05C3" w:rsidRPr="0072782C" w:rsidRDefault="000A05C3" w:rsidP="00980416">
            <w:pPr>
              <w:rPr>
                <w:rFonts w:ascii="Arial LatArm" w:hAnsi="Arial LatArm" w:cs="Sylfaen"/>
                <w:bCs/>
                <w:sz w:val="20"/>
                <w:lang w:val="pt-BR"/>
              </w:rPr>
            </w:pPr>
            <w:r w:rsidRPr="0072782C">
              <w:rPr>
                <w:rFonts w:ascii="Arial LatArm" w:hAnsi="Arial LatArm" w:cs="Sylfaen"/>
                <w:bCs/>
                <w:sz w:val="20"/>
                <w:lang w:val="pt-BR"/>
              </w:rPr>
              <w:t>¾É. ÷áëï.</w:t>
            </w:r>
          </w:p>
          <w:p w14:paraId="016E2A49" w14:textId="77777777" w:rsidR="000A05C3" w:rsidRPr="0072782C" w:rsidRDefault="000A05C3" w:rsidP="00980416">
            <w:pPr>
              <w:rPr>
                <w:rFonts w:ascii="Arial LatArm" w:hAnsi="Arial LatArm" w:cs="Sylfaen"/>
                <w:bCs/>
                <w:sz w:val="20"/>
                <w:lang w:val="pt-BR"/>
              </w:rPr>
            </w:pPr>
          </w:p>
          <w:p w14:paraId="7A58F5A8" w14:textId="77777777" w:rsidR="000A05C3" w:rsidRPr="0072782C" w:rsidRDefault="000A05C3" w:rsidP="00980416">
            <w:pPr>
              <w:rPr>
                <w:rFonts w:ascii="Arial LatArm" w:hAnsi="Arial LatArm" w:cs="Sylfaen"/>
                <w:bCs/>
                <w:sz w:val="20"/>
                <w:lang w:val="pt-BR"/>
              </w:rPr>
            </w:pPr>
          </w:p>
          <w:p w14:paraId="41D51547" w14:textId="77777777" w:rsidR="000A05C3" w:rsidRPr="000078A5" w:rsidRDefault="000A05C3" w:rsidP="00980416">
            <w:pPr>
              <w:rPr>
                <w:rFonts w:ascii="GHEA Grapalat" w:hAnsi="GHEA Grapalat"/>
                <w:sz w:val="20"/>
                <w:lang w:val="pt-BR"/>
              </w:rPr>
            </w:pPr>
            <w:r w:rsidRPr="000078A5">
              <w:rPr>
                <w:rFonts w:ascii="GHEA Grapalat" w:hAnsi="GHEA Grapalat"/>
                <w:sz w:val="20"/>
                <w:lang w:val="pt-BR"/>
              </w:rPr>
              <w:t xml:space="preserve">         --------------------------------------------</w:t>
            </w:r>
          </w:p>
          <w:p w14:paraId="269E1724" w14:textId="77777777" w:rsidR="000A05C3" w:rsidRPr="000078A5" w:rsidRDefault="000A05C3" w:rsidP="00980416">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19EA8B75" w14:textId="77777777" w:rsidR="000A05C3" w:rsidRPr="000078A5" w:rsidRDefault="000A05C3" w:rsidP="00980416">
            <w:pPr>
              <w:rPr>
                <w:rFonts w:ascii="GHEA Grapalat" w:hAnsi="GHEA Grapalat"/>
                <w:sz w:val="16"/>
                <w:szCs w:val="16"/>
                <w:lang w:val="pt-BR"/>
              </w:rPr>
            </w:pPr>
            <w:r w:rsidRPr="000078A5">
              <w:rPr>
                <w:rFonts w:ascii="GHEA Grapalat" w:hAnsi="GHEA Grapalat"/>
                <w:sz w:val="16"/>
                <w:szCs w:val="16"/>
                <w:lang w:val="pt-BR"/>
              </w:rPr>
              <w:t xml:space="preserve">                                  </w:t>
            </w:r>
          </w:p>
          <w:p w14:paraId="042A5E0F" w14:textId="53A77475" w:rsidR="000A05C3" w:rsidRPr="000078A5" w:rsidRDefault="000A05C3" w:rsidP="008D7179">
            <w:pPr>
              <w:rPr>
                <w:rFonts w:ascii="GHEA Grapalat" w:hAnsi="GHEA Grapalat"/>
                <w:b/>
                <w:sz w:val="20"/>
                <w:lang w:val="nb-NO"/>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tc>
      </w:tr>
    </w:tbl>
    <w:p w14:paraId="57EDE391" w14:textId="77777777" w:rsidR="00802C08" w:rsidRPr="00E6597C" w:rsidRDefault="00802C08" w:rsidP="00802C08">
      <w:pPr>
        <w:ind w:firstLine="709"/>
        <w:jc w:val="center"/>
        <w:rPr>
          <w:rFonts w:ascii="GHEA Grapalat" w:hAnsi="GHEA Grapalat"/>
          <w:b/>
          <w:sz w:val="20"/>
          <w:lang w:val="nb-NO"/>
        </w:rPr>
      </w:pPr>
    </w:p>
    <w:p w14:paraId="63BD60D1" w14:textId="3FB1CA70" w:rsidR="00C91424" w:rsidRDefault="00802C08" w:rsidP="008D7179">
      <w:pPr>
        <w:tabs>
          <w:tab w:val="left" w:pos="1276"/>
        </w:tabs>
        <w:ind w:firstLine="720"/>
        <w:jc w:val="both"/>
        <w:rPr>
          <w:rFonts w:ascii="GHEA Grapalat" w:hAnsi="GHEA Grapalat"/>
          <w:i/>
          <w:sz w:val="18"/>
          <w:lang w:val="hy-AM"/>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26A8B1D" w14:textId="77777777" w:rsidR="00C91424" w:rsidRDefault="00C91424" w:rsidP="00C91424">
      <w:pPr>
        <w:jc w:val="right"/>
        <w:rPr>
          <w:rFonts w:ascii="GHEA Grapalat" w:hAnsi="GHEA Grapalat"/>
          <w:i/>
          <w:sz w:val="18"/>
          <w:lang w:val="hy-AM"/>
        </w:rPr>
        <w:sectPr w:rsidR="00C91424" w:rsidSect="00C402D4">
          <w:footnotePr>
            <w:pos w:val="beneathText"/>
          </w:footnotePr>
          <w:pgSz w:w="11906" w:h="16838" w:code="9"/>
          <w:pgMar w:top="533" w:right="709" w:bottom="720" w:left="663" w:header="561" w:footer="561" w:gutter="0"/>
          <w:cols w:space="720"/>
        </w:sectPr>
      </w:pPr>
    </w:p>
    <w:p w14:paraId="1B51DCFA" w14:textId="77777777" w:rsidR="00C91424" w:rsidRPr="00712340" w:rsidRDefault="00C91424" w:rsidP="00C91424">
      <w:pPr>
        <w:jc w:val="right"/>
        <w:rPr>
          <w:rFonts w:ascii="GHEA Grapalat" w:hAnsi="GHEA Grapalat"/>
          <w:i/>
          <w:sz w:val="18"/>
          <w:lang w:val="hy-AM"/>
        </w:rPr>
      </w:pPr>
      <w:r w:rsidRPr="00712340">
        <w:rPr>
          <w:rFonts w:ascii="GHEA Grapalat" w:hAnsi="GHEA Grapalat"/>
          <w:i/>
          <w:sz w:val="18"/>
          <w:lang w:val="hy-AM"/>
        </w:rPr>
        <w:lastRenderedPageBreak/>
        <w:t>Հավելված N 1</w:t>
      </w:r>
    </w:p>
    <w:p w14:paraId="2E97182C" w14:textId="78755D61" w:rsidR="00C91424" w:rsidRPr="00712340" w:rsidRDefault="00C91424" w:rsidP="00C91424">
      <w:pPr>
        <w:jc w:val="right"/>
        <w:rPr>
          <w:rFonts w:ascii="GHEA Grapalat" w:hAnsi="GHEA Grapalat"/>
          <w:i/>
          <w:sz w:val="18"/>
          <w:lang w:val="hy-AM"/>
        </w:rPr>
      </w:pPr>
      <w:r w:rsidRPr="00712340">
        <w:rPr>
          <w:rFonts w:ascii="GHEA Grapalat" w:hAnsi="GHEA Grapalat"/>
          <w:i/>
          <w:sz w:val="18"/>
          <w:lang w:val="hy-AM"/>
        </w:rPr>
        <w:t>«         »              2</w:t>
      </w:r>
      <w:r w:rsidRPr="00C75EA5">
        <w:rPr>
          <w:rFonts w:ascii="GHEA Grapalat" w:hAnsi="GHEA Grapalat"/>
          <w:i/>
          <w:sz w:val="18"/>
          <w:lang w:val="hy-AM"/>
        </w:rPr>
        <w:t>024</w:t>
      </w:r>
      <w:r w:rsidRPr="00712340">
        <w:rPr>
          <w:rFonts w:ascii="GHEA Grapalat" w:hAnsi="GHEA Grapalat"/>
          <w:i/>
          <w:sz w:val="18"/>
          <w:lang w:val="hy-AM"/>
        </w:rPr>
        <w:t xml:space="preserve">  թ. կնքված </w:t>
      </w:r>
    </w:p>
    <w:p w14:paraId="7587100C" w14:textId="628110A9" w:rsidR="00C91424" w:rsidRPr="00712340" w:rsidRDefault="00C91424" w:rsidP="00C91424">
      <w:pPr>
        <w:jc w:val="right"/>
        <w:rPr>
          <w:rFonts w:ascii="GHEA Grapalat" w:hAnsi="GHEA Grapalat"/>
          <w:i/>
          <w:sz w:val="18"/>
          <w:lang w:val="hy-AM"/>
        </w:rPr>
      </w:pPr>
      <w:r>
        <w:rPr>
          <w:rFonts w:ascii="GHEA Grapalat" w:hAnsi="GHEA Grapalat"/>
          <w:lang w:val="af-ZA"/>
        </w:rPr>
        <w:t>«</w:t>
      </w:r>
      <w:r>
        <w:rPr>
          <w:rFonts w:ascii="GHEA Grapalat" w:hAnsi="GHEA Grapalat" w:cs="Sylfaen"/>
          <w:b/>
          <w:lang w:val="hy-AM"/>
        </w:rPr>
        <w:t>ԵՔ</w:t>
      </w:r>
      <w:r w:rsidRPr="00C75EA5">
        <w:rPr>
          <w:rFonts w:ascii="GHEA Grapalat" w:hAnsi="GHEA Grapalat" w:cs="Sylfaen"/>
          <w:b/>
          <w:lang w:val="hy-AM"/>
        </w:rPr>
        <w:t>Լ</w:t>
      </w:r>
      <w:r>
        <w:rPr>
          <w:rFonts w:ascii="GHEA Grapalat" w:hAnsi="GHEA Grapalat" w:cs="Sylfaen"/>
          <w:b/>
          <w:lang w:val="hy-AM"/>
        </w:rPr>
        <w:t>-ԲՄԱՇՁԲ-2</w:t>
      </w:r>
      <w:r w:rsidRPr="00C75EA5">
        <w:rPr>
          <w:rFonts w:ascii="GHEA Grapalat" w:hAnsi="GHEA Grapalat" w:cs="Sylfaen"/>
          <w:b/>
          <w:lang w:val="hy-AM"/>
        </w:rPr>
        <w:t>4</w:t>
      </w:r>
      <w:r>
        <w:rPr>
          <w:rFonts w:ascii="GHEA Grapalat" w:hAnsi="GHEA Grapalat" w:cs="Sylfaen"/>
          <w:b/>
          <w:lang w:val="hy-AM"/>
        </w:rPr>
        <w:t>/</w:t>
      </w:r>
      <w:r w:rsidR="003406C5">
        <w:rPr>
          <w:rFonts w:ascii="GHEA Grapalat" w:hAnsi="GHEA Grapalat" w:cs="Sylfaen"/>
          <w:b/>
          <w:lang w:val="hy-AM"/>
        </w:rPr>
        <w:t>5</w:t>
      </w:r>
      <w:r>
        <w:rPr>
          <w:rFonts w:ascii="GHEA Grapalat" w:hAnsi="GHEA Grapalat"/>
          <w:lang w:val="af-ZA"/>
        </w:rPr>
        <w:t xml:space="preserve">» </w:t>
      </w:r>
      <w:r w:rsidRPr="00712340">
        <w:rPr>
          <w:rFonts w:ascii="GHEA Grapalat" w:hAnsi="GHEA Grapalat"/>
          <w:i/>
          <w:sz w:val="18"/>
          <w:lang w:val="hy-AM"/>
        </w:rPr>
        <w:t>ծածկագրով պայմանագրի</w:t>
      </w:r>
    </w:p>
    <w:p w14:paraId="0BA3E04F" w14:textId="77777777" w:rsidR="00C91424" w:rsidRPr="00712340" w:rsidRDefault="00C91424" w:rsidP="00C91424">
      <w:pPr>
        <w:jc w:val="center"/>
        <w:rPr>
          <w:rFonts w:ascii="GHEA Grapalat" w:hAnsi="GHEA Grapalat"/>
          <w:sz w:val="20"/>
          <w:lang w:val="hy-AM"/>
        </w:rPr>
      </w:pPr>
    </w:p>
    <w:p w14:paraId="28E0DEB6" w14:textId="77777777" w:rsidR="00C91424" w:rsidRPr="003B695A" w:rsidRDefault="00C91424" w:rsidP="00C91424">
      <w:pPr>
        <w:jc w:val="center"/>
        <w:rPr>
          <w:rFonts w:ascii="GHEA Grapalat" w:hAnsi="GHEA Grapalat"/>
          <w:b/>
          <w:lang w:val="hy-AM"/>
        </w:rPr>
      </w:pPr>
      <w:r w:rsidRPr="003B695A">
        <w:rPr>
          <w:rFonts w:ascii="GHEA Grapalat" w:hAnsi="GHEA Grapalat"/>
          <w:b/>
          <w:lang w:val="hy-AM"/>
        </w:rPr>
        <w:t>ՏԵԽՆԻԿԱԿԱՆ ԲՆՈՒԹԱԳԻՐ - ԳՆՄԱՆ ԺԱՄԱՆԱԿԱՑՈՒՅՑ*</w:t>
      </w:r>
    </w:p>
    <w:p w14:paraId="55CCC5CE" w14:textId="26689A66" w:rsidR="00C91424" w:rsidRPr="00712340" w:rsidRDefault="00C91424" w:rsidP="00C91424">
      <w:pPr>
        <w:jc w:val="center"/>
        <w:rPr>
          <w:rFonts w:ascii="GHEA Grapalat" w:hAnsi="GHEA Grapalat"/>
          <w:sz w:val="20"/>
          <w:lang w:val="hy-AM"/>
        </w:rPr>
      </w:pPr>
      <w:r w:rsidRPr="00C91424">
        <w:rPr>
          <w:rFonts w:ascii="GHEA Grapalat" w:hAnsi="GHEA Grapalat"/>
          <w:sz w:val="20"/>
          <w:lang w:val="hy-AM"/>
        </w:rPr>
        <w:t xml:space="preserve">Երքաղլույս ՓԲԸ-ին պատկանող ք. Երևան, </w:t>
      </w:r>
      <w:r w:rsidR="00496084" w:rsidRPr="00496084">
        <w:rPr>
          <w:rFonts w:ascii="GHEA Grapalat" w:hAnsi="GHEA Grapalat"/>
          <w:sz w:val="20"/>
          <w:lang w:val="hy-AM"/>
        </w:rPr>
        <w:t>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աշխատանքների</w:t>
      </w:r>
      <w:r w:rsidRPr="00C91424">
        <w:rPr>
          <w:rFonts w:ascii="GHEA Grapalat" w:hAnsi="GHEA Grapalat"/>
          <w:sz w:val="20"/>
          <w:lang w:val="hy-AM"/>
        </w:rPr>
        <w:t xml:space="preserve"> </w:t>
      </w:r>
      <w:r w:rsidRPr="00A25190">
        <w:rPr>
          <w:rFonts w:ascii="GHEA Grapalat" w:hAnsi="GHEA Grapalat"/>
          <w:sz w:val="20"/>
          <w:lang w:val="hy-AM"/>
        </w:rPr>
        <w:t>ձեռքբերման</w:t>
      </w:r>
    </w:p>
    <w:p w14:paraId="2BCD59F0" w14:textId="77777777" w:rsidR="00C91424" w:rsidRPr="00712340" w:rsidRDefault="00C91424" w:rsidP="00C91424">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527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1455"/>
        <w:gridCol w:w="5416"/>
        <w:gridCol w:w="992"/>
        <w:gridCol w:w="1276"/>
        <w:gridCol w:w="1134"/>
        <w:gridCol w:w="2126"/>
        <w:gridCol w:w="1766"/>
      </w:tblGrid>
      <w:tr w:rsidR="00C91424" w:rsidRPr="00712340" w14:paraId="1C2AE0FB" w14:textId="77777777" w:rsidTr="00C91424">
        <w:trPr>
          <w:trHeight w:val="210"/>
        </w:trPr>
        <w:tc>
          <w:tcPr>
            <w:tcW w:w="15275" w:type="dxa"/>
            <w:gridSpan w:val="8"/>
          </w:tcPr>
          <w:p w14:paraId="00000776" w14:textId="77777777" w:rsidR="00C91424" w:rsidRPr="00712340" w:rsidRDefault="00C91424" w:rsidP="00C91424">
            <w:pPr>
              <w:jc w:val="center"/>
              <w:rPr>
                <w:rFonts w:ascii="GHEA Grapalat" w:hAnsi="GHEA Grapalat"/>
                <w:sz w:val="18"/>
              </w:rPr>
            </w:pPr>
            <w:r w:rsidRPr="00712340">
              <w:rPr>
                <w:rFonts w:ascii="GHEA Grapalat" w:hAnsi="GHEA Grapalat"/>
                <w:sz w:val="18"/>
              </w:rPr>
              <w:t>Ծառայության</w:t>
            </w:r>
          </w:p>
        </w:tc>
      </w:tr>
      <w:tr w:rsidR="00C91424" w:rsidRPr="00712340" w14:paraId="12AE4842" w14:textId="77777777" w:rsidTr="00540111">
        <w:trPr>
          <w:trHeight w:val="219"/>
        </w:trPr>
        <w:tc>
          <w:tcPr>
            <w:tcW w:w="1110" w:type="dxa"/>
            <w:vMerge w:val="restart"/>
            <w:vAlign w:val="center"/>
          </w:tcPr>
          <w:p w14:paraId="3405CFFB" w14:textId="77777777" w:rsidR="00C91424" w:rsidRPr="00712340" w:rsidRDefault="00C91424" w:rsidP="00C91424">
            <w:pPr>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1455" w:type="dxa"/>
            <w:vMerge w:val="restart"/>
            <w:vAlign w:val="center"/>
          </w:tcPr>
          <w:p w14:paraId="5E08ACCB" w14:textId="77777777" w:rsidR="00C91424" w:rsidRPr="00712340" w:rsidRDefault="00C91424" w:rsidP="00C91424">
            <w:pPr>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5416" w:type="dxa"/>
            <w:vMerge w:val="restart"/>
            <w:vAlign w:val="center"/>
          </w:tcPr>
          <w:p w14:paraId="78CFC789" w14:textId="062BD1BB" w:rsidR="00C91424" w:rsidRPr="00712340" w:rsidRDefault="00C91424" w:rsidP="009425FD">
            <w:pPr>
              <w:jc w:val="center"/>
              <w:rPr>
                <w:rFonts w:ascii="GHEA Grapalat" w:hAnsi="GHEA Grapalat"/>
                <w:sz w:val="18"/>
              </w:rPr>
            </w:pPr>
            <w:r w:rsidRPr="00C91424">
              <w:rPr>
                <w:rFonts w:ascii="GHEA Grapalat" w:hAnsi="GHEA Grapalat"/>
                <w:b/>
                <w:i/>
                <w:sz w:val="18"/>
              </w:rPr>
              <w:t xml:space="preserve">Երքաղլույս ՓԲԸ-ին </w:t>
            </w:r>
            <w:r w:rsidR="009425FD" w:rsidRPr="009425FD">
              <w:rPr>
                <w:rFonts w:ascii="GHEA Grapalat" w:hAnsi="GHEA Grapalat"/>
                <w:b/>
                <w:i/>
                <w:sz w:val="18"/>
              </w:rPr>
              <w:t>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աշխատանքների</w:t>
            </w:r>
            <w:r w:rsidRPr="00123A16">
              <w:rPr>
                <w:rFonts w:ascii="GHEA Grapalat" w:hAnsi="GHEA Grapalat"/>
                <w:b/>
                <w:i/>
                <w:sz w:val="18"/>
              </w:rPr>
              <w:t xml:space="preserve"> ձեռքբերման</w:t>
            </w:r>
            <w:r w:rsidR="00540111">
              <w:rPr>
                <w:rFonts w:ascii="GHEA Grapalat" w:hAnsi="GHEA Grapalat"/>
                <w:b/>
                <w:i/>
                <w:sz w:val="18"/>
              </w:rPr>
              <w:t xml:space="preserve"> </w:t>
            </w:r>
            <w:r w:rsidRPr="00587E75">
              <w:rPr>
                <w:rFonts w:ascii="GHEA Grapalat" w:hAnsi="GHEA Grapalat"/>
                <w:b/>
                <w:i/>
                <w:sz w:val="18"/>
              </w:rPr>
              <w:t>տեխնիկական բնութագիրը</w:t>
            </w:r>
          </w:p>
        </w:tc>
        <w:tc>
          <w:tcPr>
            <w:tcW w:w="992" w:type="dxa"/>
            <w:vMerge w:val="restart"/>
            <w:vAlign w:val="center"/>
          </w:tcPr>
          <w:p w14:paraId="5626D538" w14:textId="77777777" w:rsidR="00C91424" w:rsidRPr="00712340" w:rsidRDefault="00C91424" w:rsidP="00C91424">
            <w:pPr>
              <w:jc w:val="center"/>
              <w:rPr>
                <w:rFonts w:ascii="GHEA Grapalat" w:hAnsi="GHEA Grapalat"/>
                <w:sz w:val="18"/>
              </w:rPr>
            </w:pPr>
            <w:r w:rsidRPr="00712340">
              <w:rPr>
                <w:rFonts w:ascii="GHEA Grapalat" w:hAnsi="GHEA Grapalat"/>
                <w:sz w:val="18"/>
              </w:rPr>
              <w:t>չափման միավորը</w:t>
            </w:r>
          </w:p>
        </w:tc>
        <w:tc>
          <w:tcPr>
            <w:tcW w:w="1276" w:type="dxa"/>
            <w:vMerge w:val="restart"/>
            <w:vAlign w:val="center"/>
          </w:tcPr>
          <w:p w14:paraId="2ACEA853" w14:textId="77777777" w:rsidR="00C91424" w:rsidRPr="00712340" w:rsidRDefault="00C91424" w:rsidP="00C91424">
            <w:pPr>
              <w:jc w:val="center"/>
              <w:rPr>
                <w:rFonts w:ascii="GHEA Grapalat" w:hAnsi="GHEA Grapalat"/>
                <w:sz w:val="18"/>
              </w:rPr>
            </w:pPr>
            <w:r w:rsidRPr="00712340">
              <w:rPr>
                <w:rFonts w:ascii="GHEA Grapalat" w:hAnsi="GHEA Grapalat"/>
                <w:sz w:val="18"/>
              </w:rPr>
              <w:t>ընդհանուր գինը/ՀՀ դրամ</w:t>
            </w:r>
          </w:p>
        </w:tc>
        <w:tc>
          <w:tcPr>
            <w:tcW w:w="1134" w:type="dxa"/>
            <w:vMerge w:val="restart"/>
            <w:vAlign w:val="center"/>
          </w:tcPr>
          <w:p w14:paraId="551C4FF8" w14:textId="77777777" w:rsidR="00C91424" w:rsidRPr="00712340" w:rsidRDefault="00C91424" w:rsidP="00C91424">
            <w:pPr>
              <w:jc w:val="center"/>
              <w:rPr>
                <w:rFonts w:ascii="GHEA Grapalat" w:hAnsi="GHEA Grapalat"/>
                <w:sz w:val="18"/>
              </w:rPr>
            </w:pPr>
            <w:r w:rsidRPr="00712340">
              <w:rPr>
                <w:rFonts w:ascii="GHEA Grapalat" w:hAnsi="GHEA Grapalat"/>
                <w:sz w:val="18"/>
              </w:rPr>
              <w:t>ընդհանուր քանակը</w:t>
            </w:r>
          </w:p>
        </w:tc>
        <w:tc>
          <w:tcPr>
            <w:tcW w:w="3892" w:type="dxa"/>
            <w:gridSpan w:val="2"/>
            <w:vAlign w:val="center"/>
          </w:tcPr>
          <w:p w14:paraId="3A34B270" w14:textId="77777777" w:rsidR="00C91424" w:rsidRPr="00712340" w:rsidRDefault="00C91424" w:rsidP="00C91424">
            <w:pPr>
              <w:jc w:val="center"/>
              <w:rPr>
                <w:rFonts w:ascii="GHEA Grapalat" w:hAnsi="GHEA Grapalat"/>
                <w:sz w:val="18"/>
              </w:rPr>
            </w:pPr>
            <w:r w:rsidRPr="00712340">
              <w:rPr>
                <w:rFonts w:ascii="GHEA Grapalat" w:hAnsi="GHEA Grapalat"/>
                <w:sz w:val="18"/>
              </w:rPr>
              <w:t>մատուցման</w:t>
            </w:r>
          </w:p>
        </w:tc>
      </w:tr>
      <w:tr w:rsidR="00C91424" w:rsidRPr="00712340" w14:paraId="0CC65380" w14:textId="77777777" w:rsidTr="00540111">
        <w:trPr>
          <w:trHeight w:val="447"/>
        </w:trPr>
        <w:tc>
          <w:tcPr>
            <w:tcW w:w="1110" w:type="dxa"/>
            <w:vMerge/>
            <w:vAlign w:val="center"/>
          </w:tcPr>
          <w:p w14:paraId="4316D016" w14:textId="77777777" w:rsidR="00C91424" w:rsidRPr="00712340" w:rsidRDefault="00C91424" w:rsidP="00C91424">
            <w:pPr>
              <w:jc w:val="center"/>
              <w:rPr>
                <w:rFonts w:ascii="GHEA Grapalat" w:hAnsi="GHEA Grapalat"/>
                <w:sz w:val="18"/>
              </w:rPr>
            </w:pPr>
          </w:p>
        </w:tc>
        <w:tc>
          <w:tcPr>
            <w:tcW w:w="1455" w:type="dxa"/>
            <w:vMerge/>
            <w:vAlign w:val="center"/>
          </w:tcPr>
          <w:p w14:paraId="5D39BA1A" w14:textId="77777777" w:rsidR="00C91424" w:rsidRPr="00712340" w:rsidRDefault="00C91424" w:rsidP="00C91424">
            <w:pPr>
              <w:jc w:val="center"/>
              <w:rPr>
                <w:rFonts w:ascii="GHEA Grapalat" w:hAnsi="GHEA Grapalat"/>
                <w:sz w:val="18"/>
              </w:rPr>
            </w:pPr>
          </w:p>
        </w:tc>
        <w:tc>
          <w:tcPr>
            <w:tcW w:w="5416" w:type="dxa"/>
            <w:vMerge/>
            <w:vAlign w:val="center"/>
          </w:tcPr>
          <w:p w14:paraId="0AA556AF" w14:textId="77777777" w:rsidR="00C91424" w:rsidRPr="00712340" w:rsidRDefault="00C91424" w:rsidP="00C91424">
            <w:pPr>
              <w:jc w:val="center"/>
              <w:rPr>
                <w:rFonts w:ascii="GHEA Grapalat" w:hAnsi="GHEA Grapalat"/>
                <w:sz w:val="18"/>
              </w:rPr>
            </w:pPr>
          </w:p>
        </w:tc>
        <w:tc>
          <w:tcPr>
            <w:tcW w:w="992" w:type="dxa"/>
            <w:vMerge/>
            <w:vAlign w:val="center"/>
          </w:tcPr>
          <w:p w14:paraId="03FB25E2" w14:textId="77777777" w:rsidR="00C91424" w:rsidRPr="00712340" w:rsidRDefault="00C91424" w:rsidP="00C91424">
            <w:pPr>
              <w:jc w:val="center"/>
              <w:rPr>
                <w:rFonts w:ascii="GHEA Grapalat" w:hAnsi="GHEA Grapalat"/>
                <w:sz w:val="18"/>
              </w:rPr>
            </w:pPr>
          </w:p>
        </w:tc>
        <w:tc>
          <w:tcPr>
            <w:tcW w:w="1276" w:type="dxa"/>
            <w:vMerge/>
            <w:vAlign w:val="center"/>
          </w:tcPr>
          <w:p w14:paraId="54E90C51" w14:textId="77777777" w:rsidR="00C91424" w:rsidRPr="00712340" w:rsidRDefault="00C91424" w:rsidP="00C91424">
            <w:pPr>
              <w:jc w:val="center"/>
              <w:rPr>
                <w:rFonts w:ascii="GHEA Grapalat" w:hAnsi="GHEA Grapalat"/>
                <w:sz w:val="18"/>
              </w:rPr>
            </w:pPr>
          </w:p>
        </w:tc>
        <w:tc>
          <w:tcPr>
            <w:tcW w:w="1134" w:type="dxa"/>
            <w:vMerge/>
            <w:vAlign w:val="center"/>
          </w:tcPr>
          <w:p w14:paraId="0B8A68A1" w14:textId="77777777" w:rsidR="00C91424" w:rsidRPr="00712340" w:rsidRDefault="00C91424" w:rsidP="00C91424">
            <w:pPr>
              <w:jc w:val="center"/>
              <w:rPr>
                <w:rFonts w:ascii="GHEA Grapalat" w:hAnsi="GHEA Grapalat"/>
                <w:sz w:val="18"/>
              </w:rPr>
            </w:pPr>
          </w:p>
        </w:tc>
        <w:tc>
          <w:tcPr>
            <w:tcW w:w="2126" w:type="dxa"/>
            <w:vAlign w:val="center"/>
          </w:tcPr>
          <w:p w14:paraId="57DC9CDD" w14:textId="77777777" w:rsidR="00C91424" w:rsidRPr="00712340" w:rsidRDefault="00C91424" w:rsidP="00C91424">
            <w:pPr>
              <w:jc w:val="center"/>
              <w:rPr>
                <w:rFonts w:ascii="GHEA Grapalat" w:hAnsi="GHEA Grapalat"/>
                <w:sz w:val="18"/>
              </w:rPr>
            </w:pPr>
            <w:r w:rsidRPr="00712340">
              <w:rPr>
                <w:rFonts w:ascii="GHEA Grapalat" w:hAnsi="GHEA Grapalat"/>
                <w:sz w:val="18"/>
              </w:rPr>
              <w:t>հասցեն</w:t>
            </w:r>
          </w:p>
        </w:tc>
        <w:tc>
          <w:tcPr>
            <w:tcW w:w="1766" w:type="dxa"/>
            <w:vAlign w:val="center"/>
          </w:tcPr>
          <w:p w14:paraId="457AA2DA" w14:textId="77777777" w:rsidR="00C91424" w:rsidRPr="00712340" w:rsidRDefault="00C91424" w:rsidP="00C91424">
            <w:pPr>
              <w:jc w:val="center"/>
              <w:rPr>
                <w:rFonts w:ascii="GHEA Grapalat" w:hAnsi="GHEA Grapalat"/>
                <w:sz w:val="18"/>
              </w:rPr>
            </w:pPr>
            <w:r w:rsidRPr="00712340">
              <w:rPr>
                <w:rFonts w:ascii="GHEA Grapalat" w:hAnsi="GHEA Grapalat"/>
                <w:sz w:val="18"/>
              </w:rPr>
              <w:t>Ժամկետը**</w:t>
            </w:r>
          </w:p>
        </w:tc>
      </w:tr>
      <w:tr w:rsidR="00C91424" w:rsidRPr="00712340" w14:paraId="1772755A" w14:textId="77777777" w:rsidTr="00540111">
        <w:trPr>
          <w:trHeight w:val="246"/>
        </w:trPr>
        <w:tc>
          <w:tcPr>
            <w:tcW w:w="1110" w:type="dxa"/>
            <w:vAlign w:val="center"/>
          </w:tcPr>
          <w:p w14:paraId="2F7E01DC" w14:textId="77777777" w:rsidR="00C91424" w:rsidRDefault="00C91424" w:rsidP="00C91424">
            <w:pPr>
              <w:jc w:val="center"/>
              <w:rPr>
                <w:rFonts w:ascii="GHEA Grapalat" w:hAnsi="GHEA Grapalat" w:cs="Calibri"/>
                <w:color w:val="000000"/>
                <w:sz w:val="20"/>
                <w:szCs w:val="20"/>
                <w:lang w:val="ru-RU" w:eastAsia="ru-RU"/>
              </w:rPr>
            </w:pPr>
            <w:r>
              <w:rPr>
                <w:rFonts w:ascii="GHEA Grapalat" w:hAnsi="GHEA Grapalat" w:cs="Calibri"/>
                <w:color w:val="000000"/>
                <w:sz w:val="20"/>
                <w:szCs w:val="20"/>
              </w:rPr>
              <w:t>1</w:t>
            </w:r>
          </w:p>
        </w:tc>
        <w:tc>
          <w:tcPr>
            <w:tcW w:w="1455" w:type="dxa"/>
            <w:vAlign w:val="center"/>
          </w:tcPr>
          <w:p w14:paraId="101A1CC8" w14:textId="61EF5D9F" w:rsidR="00C91424" w:rsidRDefault="009425FD" w:rsidP="00C91424">
            <w:pPr>
              <w:jc w:val="center"/>
              <w:rPr>
                <w:rFonts w:ascii="GHEA Grapalat" w:hAnsi="GHEA Grapalat" w:cs="Calibri"/>
                <w:color w:val="000000"/>
                <w:sz w:val="20"/>
                <w:szCs w:val="20"/>
              </w:rPr>
            </w:pPr>
            <w:r w:rsidRPr="009425FD">
              <w:rPr>
                <w:rFonts w:ascii="GHEA Grapalat" w:hAnsi="GHEA Grapalat" w:cs="Calibri"/>
                <w:color w:val="000000"/>
                <w:sz w:val="20"/>
                <w:szCs w:val="20"/>
              </w:rPr>
              <w:t>45231215</w:t>
            </w:r>
          </w:p>
        </w:tc>
        <w:tc>
          <w:tcPr>
            <w:tcW w:w="5416" w:type="dxa"/>
            <w:vAlign w:val="center"/>
          </w:tcPr>
          <w:p w14:paraId="36E3AE51" w14:textId="483D9E4D" w:rsidR="00C91424" w:rsidRPr="00712340" w:rsidRDefault="00741042" w:rsidP="00741042">
            <w:pPr>
              <w:ind w:left="63" w:right="147" w:firstLine="142"/>
              <w:jc w:val="both"/>
              <w:rPr>
                <w:rFonts w:ascii="GHEA Grapalat" w:hAnsi="GHEA Grapalat"/>
                <w:sz w:val="20"/>
              </w:rPr>
            </w:pPr>
            <w:r w:rsidRPr="00741042">
              <w:rPr>
                <w:rFonts w:ascii="GHEA Grapalat" w:hAnsi="GHEA Grapalat"/>
                <w:sz w:val="28"/>
              </w:rPr>
              <w:t>Համաձայն հավելված 1-1-</w:t>
            </w:r>
            <w:r>
              <w:rPr>
                <w:rFonts w:ascii="GHEA Grapalat" w:hAnsi="GHEA Grapalat"/>
                <w:sz w:val="28"/>
              </w:rPr>
              <w:t>ի</w:t>
            </w:r>
          </w:p>
        </w:tc>
        <w:tc>
          <w:tcPr>
            <w:tcW w:w="992" w:type="dxa"/>
            <w:vAlign w:val="center"/>
          </w:tcPr>
          <w:p w14:paraId="57A33284" w14:textId="77777777" w:rsidR="00C91424" w:rsidRPr="00712340" w:rsidRDefault="00C91424" w:rsidP="00C91424">
            <w:pPr>
              <w:jc w:val="center"/>
              <w:rPr>
                <w:rFonts w:ascii="GHEA Grapalat" w:hAnsi="GHEA Grapalat"/>
                <w:sz w:val="20"/>
              </w:rPr>
            </w:pPr>
            <w:r w:rsidRPr="00587E75">
              <w:rPr>
                <w:rFonts w:ascii="GHEA Grapalat" w:hAnsi="GHEA Grapalat"/>
                <w:i/>
                <w:sz w:val="18"/>
              </w:rPr>
              <w:t>դրամ</w:t>
            </w:r>
          </w:p>
        </w:tc>
        <w:tc>
          <w:tcPr>
            <w:tcW w:w="1276" w:type="dxa"/>
            <w:vAlign w:val="center"/>
          </w:tcPr>
          <w:p w14:paraId="2AD5D622" w14:textId="77777777" w:rsidR="00C91424" w:rsidRPr="00712340" w:rsidRDefault="00C91424" w:rsidP="00C91424">
            <w:pPr>
              <w:jc w:val="center"/>
              <w:rPr>
                <w:rFonts w:ascii="GHEA Grapalat" w:hAnsi="GHEA Grapalat"/>
                <w:sz w:val="20"/>
              </w:rPr>
            </w:pPr>
          </w:p>
        </w:tc>
        <w:tc>
          <w:tcPr>
            <w:tcW w:w="1134" w:type="dxa"/>
            <w:vAlign w:val="center"/>
          </w:tcPr>
          <w:p w14:paraId="6884AA92" w14:textId="77777777" w:rsidR="00C91424" w:rsidRPr="00712340" w:rsidRDefault="00C91424" w:rsidP="00C91424">
            <w:pPr>
              <w:jc w:val="center"/>
              <w:rPr>
                <w:rFonts w:ascii="GHEA Grapalat" w:hAnsi="GHEA Grapalat"/>
                <w:sz w:val="20"/>
              </w:rPr>
            </w:pPr>
            <w:r>
              <w:rPr>
                <w:rFonts w:ascii="GHEA Grapalat" w:hAnsi="GHEA Grapalat"/>
                <w:sz w:val="20"/>
              </w:rPr>
              <w:t>1</w:t>
            </w:r>
          </w:p>
        </w:tc>
        <w:tc>
          <w:tcPr>
            <w:tcW w:w="2126" w:type="dxa"/>
            <w:vAlign w:val="center"/>
          </w:tcPr>
          <w:p w14:paraId="4490832C" w14:textId="36E78ECE" w:rsidR="00C91424" w:rsidRPr="000773F4" w:rsidRDefault="00C91424" w:rsidP="009425FD">
            <w:pPr>
              <w:jc w:val="center"/>
              <w:rPr>
                <w:rFonts w:ascii="GHEA Grapalat" w:hAnsi="GHEA Grapalat"/>
                <w:sz w:val="20"/>
              </w:rPr>
            </w:pPr>
            <w:r w:rsidRPr="003B695A">
              <w:rPr>
                <w:rFonts w:ascii="GHEA Grapalat" w:hAnsi="GHEA Grapalat" w:cs="Calibri"/>
                <w:sz w:val="20"/>
                <w:szCs w:val="22"/>
              </w:rPr>
              <w:t>ք</w:t>
            </w:r>
            <w:r w:rsidRPr="003B695A">
              <w:rPr>
                <w:rFonts w:ascii="GHEA Grapalat" w:hAnsi="GHEA Grapalat" w:cs="Calibri"/>
                <w:sz w:val="20"/>
                <w:szCs w:val="22"/>
                <w:lang w:val="pt-BR"/>
              </w:rPr>
              <w:t xml:space="preserve">. </w:t>
            </w:r>
            <w:r w:rsidRPr="003B695A">
              <w:rPr>
                <w:rFonts w:ascii="GHEA Grapalat" w:hAnsi="GHEA Grapalat" w:cs="Calibri"/>
                <w:sz w:val="20"/>
                <w:szCs w:val="22"/>
              </w:rPr>
              <w:t>Երևան</w:t>
            </w:r>
            <w:r w:rsidRPr="003B695A">
              <w:rPr>
                <w:rFonts w:ascii="GHEA Grapalat" w:hAnsi="GHEA Grapalat" w:cs="Calibri"/>
                <w:sz w:val="20"/>
                <w:szCs w:val="22"/>
                <w:lang w:val="pt-BR"/>
              </w:rPr>
              <w:t xml:space="preserve">, </w:t>
            </w:r>
            <w:r w:rsidR="00741042" w:rsidRPr="003B695A">
              <w:rPr>
                <w:rFonts w:ascii="GHEA Grapalat" w:hAnsi="GHEA Grapalat" w:cs="Calibri"/>
                <w:sz w:val="20"/>
                <w:szCs w:val="22"/>
              </w:rPr>
              <w:t>Բուզանդի 1/4 , Մասիսի 102, հասցում</w:t>
            </w:r>
          </w:p>
        </w:tc>
        <w:tc>
          <w:tcPr>
            <w:tcW w:w="1766" w:type="dxa"/>
            <w:vAlign w:val="center"/>
          </w:tcPr>
          <w:p w14:paraId="77050A8B" w14:textId="27D8610D" w:rsidR="00C91424" w:rsidRPr="00712340" w:rsidRDefault="00C91424" w:rsidP="00E23BFC">
            <w:pPr>
              <w:jc w:val="center"/>
              <w:rPr>
                <w:rFonts w:ascii="GHEA Grapalat" w:hAnsi="GHEA Grapalat"/>
                <w:sz w:val="20"/>
              </w:rPr>
            </w:pPr>
            <w:r>
              <w:rPr>
                <w:rFonts w:ascii="GHEA Grapalat" w:hAnsi="GHEA Grapalat" w:cs="Calibri"/>
                <w:sz w:val="18"/>
                <w:szCs w:val="18"/>
                <w:lang w:val="hy-AM"/>
              </w:rPr>
              <w:t>Պայմանագիրն (</w:t>
            </w:r>
            <w:r>
              <w:rPr>
                <w:rFonts w:ascii="GHEA Grapalat" w:hAnsi="GHEA Grapalat"/>
                <w:iCs/>
                <w:sz w:val="18"/>
                <w:szCs w:val="18"/>
                <w:lang w:val="hy-AM"/>
              </w:rPr>
              <w:t>ֆինանսական միջոցների տրամադրման համաձայնագիրը</w:t>
            </w:r>
            <w:r>
              <w:rPr>
                <w:rFonts w:ascii="GHEA Grapalat" w:hAnsi="GHEA Grapalat" w:cs="Calibri"/>
                <w:sz w:val="18"/>
                <w:szCs w:val="18"/>
                <w:lang w:val="hy-AM"/>
              </w:rPr>
              <w:t xml:space="preserve">)  ուժի մեջ մտնելու օրվանից  </w:t>
            </w:r>
            <w:r w:rsidR="00E23BFC">
              <w:rPr>
                <w:rFonts w:ascii="GHEA Grapalat" w:hAnsi="GHEA Grapalat" w:cs="Calibri"/>
                <w:sz w:val="18"/>
                <w:szCs w:val="18"/>
              </w:rPr>
              <w:t>35</w:t>
            </w:r>
            <w:r>
              <w:rPr>
                <w:rFonts w:ascii="GHEA Grapalat" w:hAnsi="GHEA Grapalat" w:cs="Calibri"/>
                <w:sz w:val="18"/>
                <w:szCs w:val="18"/>
                <w:lang w:val="hy-AM"/>
              </w:rPr>
              <w:t>-րդ օրացուցային օրը ներառյալ</w:t>
            </w:r>
          </w:p>
        </w:tc>
      </w:tr>
    </w:tbl>
    <w:p w14:paraId="72C96D9E" w14:textId="77777777" w:rsidR="00C91424" w:rsidRPr="00712340" w:rsidRDefault="00C91424" w:rsidP="00C91424">
      <w:pPr>
        <w:jc w:val="center"/>
        <w:rPr>
          <w:rFonts w:ascii="GHEA Grapalat" w:hAnsi="GHEA Grapalat"/>
          <w:sz w:val="20"/>
        </w:rPr>
      </w:pPr>
    </w:p>
    <w:p w14:paraId="7D153E95" w14:textId="44252854" w:rsidR="00C91424" w:rsidRDefault="00C91424" w:rsidP="003B695A">
      <w:pPr>
        <w:rPr>
          <w:rFonts w:ascii="GHEA Grapalat" w:hAnsi="GHEA Grapalat" w:cs="Sylfaen"/>
          <w:i/>
          <w:sz w:val="18"/>
          <w:szCs w:val="18"/>
          <w:lang w:val="pt-BR"/>
        </w:rPr>
      </w:pPr>
      <w:r w:rsidRPr="00312B3E">
        <w:rPr>
          <w:rFonts w:ascii="GHEA Grapalat" w:hAnsi="GHEA Grapalat" w:cs="Sylfaen"/>
          <w:i/>
          <w:sz w:val="18"/>
          <w:szCs w:val="18"/>
          <w:lang w:val="pt-BR"/>
        </w:rPr>
        <w:t>*** Եթե պայմանագիրը կնքվում է "Գնումների մասին" ՀՀ օրենքի 15-րդ հոդվածի 6-րդ մասի հիման վրա, ժամկետի հաշվարկն իրականացվում է ֆինանսական միջոցներ նախատեսվելու դեպքում կողմերի միջև կնքվող համաձայնագրի ուժի մեջ մտնելու օրվանից սկսած:</w:t>
      </w:r>
    </w:p>
    <w:p w14:paraId="58E10C7B" w14:textId="77777777" w:rsidR="003B695A" w:rsidRPr="00A40A15" w:rsidRDefault="003B695A" w:rsidP="003B695A">
      <w:pPr>
        <w:rPr>
          <w:rFonts w:ascii="GHEA Grapalat" w:hAnsi="GHEA Grapalat"/>
          <w:sz w:val="20"/>
          <w:lang w:val="pt-BR"/>
        </w:rPr>
      </w:pPr>
    </w:p>
    <w:tbl>
      <w:tblPr>
        <w:tblW w:w="0" w:type="auto"/>
        <w:tblInd w:w="1008" w:type="dxa"/>
        <w:tblLayout w:type="fixed"/>
        <w:tblLook w:val="0000" w:firstRow="0" w:lastRow="0" w:firstColumn="0" w:lastColumn="0" w:noHBand="0" w:noVBand="0"/>
      </w:tblPr>
      <w:tblGrid>
        <w:gridCol w:w="7463"/>
        <w:gridCol w:w="6784"/>
      </w:tblGrid>
      <w:tr w:rsidR="00C91424" w:rsidRPr="000078A5" w14:paraId="0E41FE41" w14:textId="77777777" w:rsidTr="003B695A">
        <w:trPr>
          <w:trHeight w:val="2446"/>
        </w:trPr>
        <w:tc>
          <w:tcPr>
            <w:tcW w:w="7463" w:type="dxa"/>
          </w:tcPr>
          <w:p w14:paraId="5DF16892" w14:textId="77777777" w:rsidR="00C91424" w:rsidRPr="000078A5" w:rsidRDefault="00C91424" w:rsidP="00C91424">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11458A26" w14:textId="77777777" w:rsidR="00C91424" w:rsidRPr="0072782C" w:rsidRDefault="00C91424" w:rsidP="00C91424">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33D196DE" w14:textId="77777777" w:rsidR="00C91424" w:rsidRPr="0072782C" w:rsidRDefault="00C91424" w:rsidP="00C91424">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0A958BEF" w14:textId="77777777" w:rsidR="00C91424" w:rsidRPr="0072782C" w:rsidRDefault="00C91424" w:rsidP="00C91424">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2625F5AA" w14:textId="77777777" w:rsidR="00C91424" w:rsidRPr="0072782C" w:rsidRDefault="00C91424" w:rsidP="00C91424">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194E4A2F" w14:textId="77777777" w:rsidR="00C91424" w:rsidRDefault="00C91424" w:rsidP="00C91424">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1" w:history="1">
              <w:r w:rsidRPr="00372010">
                <w:rPr>
                  <w:rStyle w:val="Hyperlink"/>
                  <w:rFonts w:ascii="Sylfaen" w:hAnsi="Sylfaen"/>
                  <w:lang w:val="hy-AM"/>
                </w:rPr>
                <w:t>erqaxluys@yerevan.am</w:t>
              </w:r>
            </w:hyperlink>
          </w:p>
          <w:p w14:paraId="6B80B53A" w14:textId="77777777" w:rsidR="00C91424" w:rsidRPr="0072782C" w:rsidRDefault="00C91424" w:rsidP="00C91424">
            <w:pPr>
              <w:jc w:val="center"/>
              <w:rPr>
                <w:rFonts w:ascii="Arial LatArm" w:hAnsi="Arial LatArm" w:cs="Sylfaen"/>
                <w:bCs/>
                <w:sz w:val="20"/>
                <w:lang w:val="hy-AM"/>
              </w:rPr>
            </w:pPr>
          </w:p>
          <w:p w14:paraId="6BA1BE0E" w14:textId="54C300EE" w:rsidR="00C91424" w:rsidRPr="00447CD5" w:rsidRDefault="00C91424" w:rsidP="003B695A">
            <w:pPr>
              <w:tabs>
                <w:tab w:val="left" w:pos="2880"/>
              </w:tabs>
              <w:rPr>
                <w:rFonts w:ascii="Arial LatArm" w:hAnsi="Arial LatArm" w:cs="Sylfaen"/>
                <w:bCs/>
                <w:sz w:val="20"/>
                <w:lang w:val="hy-AM"/>
              </w:rPr>
            </w:pPr>
            <w:r w:rsidRPr="0072782C">
              <w:rPr>
                <w:rFonts w:ascii="Arial LatArm" w:hAnsi="Arial LatArm" w:cs="Sylfaen"/>
                <w:bCs/>
                <w:sz w:val="20"/>
                <w:lang w:val="hy-AM"/>
              </w:rPr>
              <w:tab/>
              <w:t xml:space="preserve">   _________________</w:t>
            </w:r>
          </w:p>
          <w:p w14:paraId="37052270" w14:textId="77777777" w:rsidR="00C91424" w:rsidRPr="00447CD5" w:rsidRDefault="00C91424" w:rsidP="00C91424">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24823A74" w14:textId="77F03235" w:rsidR="00C91424" w:rsidRPr="000078A5" w:rsidRDefault="00C91424" w:rsidP="003B695A">
            <w:pPr>
              <w:jc w:val="center"/>
              <w:rPr>
                <w:rFonts w:ascii="GHEA Grapalat" w:hAnsi="GHEA Grapalat"/>
                <w:sz w:val="20"/>
                <w:lang w:val="pt-BR"/>
              </w:rPr>
            </w:pPr>
            <w:r w:rsidRPr="00447CD5">
              <w:rPr>
                <w:rFonts w:ascii="Arial LatArm" w:hAnsi="Arial LatArm" w:cs="Sylfaen"/>
                <w:bCs/>
                <w:sz w:val="20"/>
                <w:lang w:val="hy-AM"/>
              </w:rPr>
              <w:t xml:space="preserve">                                       </w:t>
            </w:r>
            <w:r w:rsidRPr="00DF6EBB">
              <w:rPr>
                <w:rFonts w:ascii="Arial LatArm" w:hAnsi="Arial LatArm" w:cs="Sylfaen"/>
                <w:bCs/>
                <w:sz w:val="20"/>
              </w:rPr>
              <w:t>Î©î</w:t>
            </w:r>
          </w:p>
        </w:tc>
        <w:tc>
          <w:tcPr>
            <w:tcW w:w="6784" w:type="dxa"/>
          </w:tcPr>
          <w:p w14:paraId="330945D0" w14:textId="77777777" w:rsidR="00C91424" w:rsidRPr="000078A5" w:rsidRDefault="00C91424" w:rsidP="00C91424">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05C815F5" w14:textId="77777777" w:rsidR="00C91424" w:rsidRPr="000078A5" w:rsidRDefault="00C91424" w:rsidP="00C91424">
            <w:pPr>
              <w:spacing w:line="360" w:lineRule="auto"/>
              <w:jc w:val="center"/>
              <w:rPr>
                <w:rFonts w:ascii="GHEA Grapalat" w:hAnsi="GHEA Grapalat"/>
                <w:b/>
                <w:sz w:val="20"/>
                <w:lang w:val="nb-NO"/>
              </w:rPr>
            </w:pPr>
          </w:p>
          <w:p w14:paraId="67FEFFDD" w14:textId="77777777" w:rsidR="00C91424" w:rsidRDefault="00C91424" w:rsidP="00C91424">
            <w:pPr>
              <w:rPr>
                <w:rFonts w:ascii="GHEA Grapalat" w:hAnsi="GHEA Grapalat"/>
                <w:sz w:val="20"/>
                <w:lang w:val="pt-BR"/>
              </w:rPr>
            </w:pPr>
            <w:r w:rsidRPr="000078A5">
              <w:rPr>
                <w:rFonts w:ascii="GHEA Grapalat" w:hAnsi="GHEA Grapalat"/>
                <w:sz w:val="20"/>
                <w:lang w:val="pt-BR"/>
              </w:rPr>
              <w:t xml:space="preserve">       </w:t>
            </w:r>
          </w:p>
          <w:p w14:paraId="7BB14264" w14:textId="77777777" w:rsidR="00C91424" w:rsidRDefault="00C91424" w:rsidP="00C91424">
            <w:pPr>
              <w:rPr>
                <w:rFonts w:ascii="GHEA Grapalat" w:hAnsi="GHEA Grapalat"/>
                <w:sz w:val="20"/>
                <w:lang w:val="pt-BR"/>
              </w:rPr>
            </w:pPr>
          </w:p>
          <w:p w14:paraId="5A4CFD93" w14:textId="77777777" w:rsidR="00C91424" w:rsidRPr="0072782C" w:rsidRDefault="00C91424" w:rsidP="00C91424">
            <w:pPr>
              <w:rPr>
                <w:rFonts w:ascii="Arial LatArm" w:hAnsi="Arial LatArm" w:cs="Sylfaen"/>
                <w:bCs/>
                <w:sz w:val="20"/>
                <w:lang w:val="pt-BR"/>
              </w:rPr>
            </w:pPr>
            <w:r w:rsidRPr="0072782C">
              <w:rPr>
                <w:rFonts w:ascii="Arial LatArm" w:hAnsi="Arial LatArm" w:cs="Sylfaen"/>
                <w:bCs/>
                <w:sz w:val="20"/>
                <w:lang w:val="pt-BR"/>
              </w:rPr>
              <w:t>¾É. ÷áëï.</w:t>
            </w:r>
          </w:p>
          <w:p w14:paraId="56A8C4FF" w14:textId="77777777" w:rsidR="00C91424" w:rsidRPr="0072782C" w:rsidRDefault="00C91424" w:rsidP="00C91424">
            <w:pPr>
              <w:rPr>
                <w:rFonts w:ascii="Arial LatArm" w:hAnsi="Arial LatArm" w:cs="Sylfaen"/>
                <w:bCs/>
                <w:sz w:val="20"/>
                <w:lang w:val="pt-BR"/>
              </w:rPr>
            </w:pPr>
          </w:p>
          <w:p w14:paraId="70AC2934" w14:textId="77777777" w:rsidR="00C91424" w:rsidRPr="000078A5" w:rsidRDefault="00C91424" w:rsidP="00C91424">
            <w:pPr>
              <w:rPr>
                <w:rFonts w:ascii="GHEA Grapalat" w:hAnsi="GHEA Grapalat"/>
                <w:sz w:val="20"/>
                <w:lang w:val="pt-BR"/>
              </w:rPr>
            </w:pPr>
            <w:r w:rsidRPr="000078A5">
              <w:rPr>
                <w:rFonts w:ascii="GHEA Grapalat" w:hAnsi="GHEA Grapalat"/>
                <w:sz w:val="20"/>
                <w:lang w:val="pt-BR"/>
              </w:rPr>
              <w:t xml:space="preserve">         --------------------------------------------</w:t>
            </w:r>
          </w:p>
          <w:p w14:paraId="17B5B09F" w14:textId="77777777" w:rsidR="00C91424" w:rsidRPr="000078A5" w:rsidRDefault="00C91424" w:rsidP="00C91424">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19813E5C" w14:textId="3EE35A4F" w:rsidR="00C91424" w:rsidRPr="000078A5" w:rsidRDefault="00C91424" w:rsidP="003B695A">
            <w:pPr>
              <w:rPr>
                <w:rFonts w:ascii="GHEA Grapalat" w:hAnsi="GHEA Grapalat"/>
                <w:b/>
                <w:sz w:val="20"/>
                <w:lang w:val="nb-NO"/>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tc>
      </w:tr>
    </w:tbl>
    <w:p w14:paraId="0C0BEB5D" w14:textId="77777777" w:rsidR="00741042" w:rsidRDefault="00741042" w:rsidP="00E04994">
      <w:pPr>
        <w:ind w:firstLine="567"/>
        <w:jc w:val="right"/>
        <w:rPr>
          <w:rFonts w:ascii="GHEA Grapalat" w:hAnsi="GHEA Grapalat"/>
          <w:i/>
          <w:lang w:val="hy-AM"/>
        </w:rPr>
      </w:pPr>
    </w:p>
    <w:p w14:paraId="3B12C18F" w14:textId="77777777" w:rsidR="003406C5" w:rsidRDefault="003406C5" w:rsidP="00741042">
      <w:pPr>
        <w:ind w:firstLine="567"/>
        <w:jc w:val="right"/>
        <w:rPr>
          <w:rFonts w:ascii="GHEA Grapalat" w:hAnsi="GHEA Grapalat" w:cs="Sylfaen"/>
          <w:i/>
          <w:sz w:val="20"/>
          <w:szCs w:val="20"/>
          <w:lang w:val="pt-BR"/>
        </w:rPr>
        <w:sectPr w:rsidR="003406C5" w:rsidSect="00C91424">
          <w:footnotePr>
            <w:pos w:val="beneathText"/>
          </w:footnotePr>
          <w:pgSz w:w="16838" w:h="11906" w:orient="landscape" w:code="9"/>
          <w:pgMar w:top="663" w:right="533" w:bottom="709" w:left="720" w:header="561" w:footer="561" w:gutter="0"/>
          <w:cols w:space="720"/>
        </w:sectPr>
      </w:pPr>
    </w:p>
    <w:p w14:paraId="79C45587" w14:textId="77777777" w:rsidR="003406C5" w:rsidRDefault="003406C5" w:rsidP="00741042">
      <w:pPr>
        <w:ind w:firstLine="567"/>
        <w:jc w:val="right"/>
        <w:rPr>
          <w:rFonts w:ascii="GHEA Grapalat" w:hAnsi="GHEA Grapalat" w:cs="Sylfaen"/>
          <w:i/>
          <w:sz w:val="20"/>
          <w:szCs w:val="20"/>
          <w:lang w:val="pt-BR"/>
        </w:rPr>
      </w:pPr>
    </w:p>
    <w:p w14:paraId="3C43F1DB" w14:textId="77777777" w:rsidR="003406C5" w:rsidRDefault="003406C5" w:rsidP="00741042">
      <w:pPr>
        <w:ind w:firstLine="567"/>
        <w:jc w:val="right"/>
        <w:rPr>
          <w:rFonts w:ascii="GHEA Grapalat" w:hAnsi="GHEA Grapalat" w:cs="Sylfaen"/>
          <w:i/>
          <w:sz w:val="20"/>
          <w:szCs w:val="20"/>
          <w:lang w:val="pt-BR"/>
        </w:rPr>
      </w:pPr>
    </w:p>
    <w:p w14:paraId="7C1204A4" w14:textId="77777777" w:rsidR="003406C5" w:rsidRDefault="003406C5" w:rsidP="00741042">
      <w:pPr>
        <w:ind w:firstLine="567"/>
        <w:jc w:val="right"/>
        <w:rPr>
          <w:rFonts w:ascii="GHEA Grapalat" w:hAnsi="GHEA Grapalat" w:cs="Sylfaen"/>
          <w:i/>
          <w:sz w:val="20"/>
          <w:szCs w:val="20"/>
          <w:lang w:val="pt-BR"/>
        </w:rPr>
      </w:pPr>
    </w:p>
    <w:p w14:paraId="70784080" w14:textId="3AFA9AD5" w:rsidR="00741042" w:rsidRPr="00FB1EC7" w:rsidRDefault="00741042" w:rsidP="00741042">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Pr>
          <w:rFonts w:ascii="GHEA Grapalat" w:hAnsi="GHEA Grapalat" w:cs="Arial"/>
          <w:i/>
          <w:sz w:val="20"/>
          <w:szCs w:val="20"/>
          <w:lang w:val="pt-BR"/>
        </w:rPr>
        <w:t xml:space="preserve"> 1-1</w:t>
      </w:r>
    </w:p>
    <w:p w14:paraId="504F5899" w14:textId="77777777" w:rsidR="00741042" w:rsidRPr="00FB1EC7" w:rsidRDefault="00741042" w:rsidP="00741042">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F06C738" w14:textId="35291D0D" w:rsidR="00741042" w:rsidRDefault="00741042" w:rsidP="00741042">
      <w:pPr>
        <w:ind w:left="-142" w:firstLine="142"/>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3406C5">
        <w:rPr>
          <w:rFonts w:ascii="Sylfaen" w:hAnsi="Sylfaen"/>
          <w:b/>
          <w:sz w:val="22"/>
          <w:lang w:val="af-ZA"/>
        </w:rPr>
        <w:t>5</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12155676" w14:textId="77777777" w:rsidR="00741042" w:rsidRDefault="00741042" w:rsidP="00741042">
      <w:pPr>
        <w:jc w:val="right"/>
        <w:rPr>
          <w:rFonts w:ascii="GHEA Grapalat" w:hAnsi="GHEA Grapalat" w:cs="Sylfaen"/>
          <w:i/>
          <w:sz w:val="20"/>
          <w:szCs w:val="20"/>
          <w:lang w:val="pt-BR"/>
        </w:rPr>
      </w:pPr>
    </w:p>
    <w:p w14:paraId="57A2994C" w14:textId="77777777" w:rsidR="00741042" w:rsidRDefault="00741042" w:rsidP="00741042">
      <w:pPr>
        <w:ind w:firstLine="567"/>
        <w:jc w:val="right"/>
        <w:rPr>
          <w:rFonts w:ascii="GHEA Grapalat" w:hAnsi="GHEA Grapalat" w:cs="Sylfaen"/>
          <w:i/>
          <w:sz w:val="20"/>
          <w:szCs w:val="20"/>
          <w:lang w:val="pt-BR"/>
        </w:rPr>
      </w:pPr>
    </w:p>
    <w:p w14:paraId="5A48F74C" w14:textId="77777777" w:rsidR="003406C5" w:rsidRDefault="003406C5" w:rsidP="00741042">
      <w:pPr>
        <w:ind w:firstLine="567"/>
        <w:jc w:val="right"/>
        <w:rPr>
          <w:rFonts w:ascii="GHEA Grapalat" w:hAnsi="GHEA Grapalat" w:cs="Sylfaen"/>
          <w:i/>
          <w:sz w:val="20"/>
          <w:szCs w:val="20"/>
          <w:lang w:val="pt-BR"/>
        </w:rPr>
      </w:pPr>
    </w:p>
    <w:p w14:paraId="15A230D5" w14:textId="77777777" w:rsidR="003406C5" w:rsidRDefault="003406C5" w:rsidP="00741042">
      <w:pPr>
        <w:ind w:firstLine="567"/>
        <w:jc w:val="right"/>
        <w:rPr>
          <w:rFonts w:ascii="GHEA Grapalat" w:hAnsi="GHEA Grapalat" w:cs="Sylfaen"/>
          <w:i/>
          <w:sz w:val="20"/>
          <w:szCs w:val="20"/>
          <w:lang w:val="pt-BR"/>
        </w:rPr>
      </w:pPr>
    </w:p>
    <w:p w14:paraId="68D77594" w14:textId="77777777" w:rsidR="003406C5" w:rsidRPr="003406C5" w:rsidRDefault="003406C5" w:rsidP="003406C5">
      <w:pPr>
        <w:jc w:val="center"/>
        <w:rPr>
          <w:rFonts w:ascii="GHEA Grapalat" w:hAnsi="GHEA Grapalat"/>
          <w:b/>
          <w:bCs/>
          <w:sz w:val="22"/>
          <w:szCs w:val="22"/>
          <w:lang w:val="hy-AM"/>
        </w:rPr>
      </w:pPr>
      <w:r w:rsidRPr="003406C5">
        <w:rPr>
          <w:rFonts w:ascii="GHEA Grapalat" w:hAnsi="GHEA Grapalat"/>
          <w:b/>
          <w:bCs/>
          <w:sz w:val="22"/>
          <w:szCs w:val="22"/>
          <w:lang w:val="hy-AM"/>
        </w:rPr>
        <w:t>ՏԵԽՆԻԿԱԿԱՆ ԲՆՈՒԹԱԳԻՐ</w:t>
      </w:r>
    </w:p>
    <w:p w14:paraId="2CC6A66D" w14:textId="0D45EDAD" w:rsidR="003406C5" w:rsidRPr="003406C5" w:rsidRDefault="003406C5" w:rsidP="003406C5">
      <w:pPr>
        <w:tabs>
          <w:tab w:val="left" w:pos="2250"/>
          <w:tab w:val="center" w:pos="7443"/>
        </w:tabs>
        <w:jc w:val="center"/>
        <w:rPr>
          <w:rFonts w:ascii="GHEA Grapalat" w:hAnsi="GHEA Grapalat"/>
          <w:b/>
          <w:bCs/>
          <w:sz w:val="22"/>
          <w:szCs w:val="22"/>
          <w:lang w:val="hy-AM"/>
        </w:rPr>
      </w:pPr>
      <w:r w:rsidRPr="003406C5">
        <w:rPr>
          <w:rFonts w:ascii="GHEA Grapalat" w:hAnsi="GHEA Grapalat"/>
          <w:b/>
          <w:bCs/>
          <w:sz w:val="22"/>
          <w:szCs w:val="22"/>
          <w:lang w:val="hy-AM"/>
        </w:rPr>
        <w:t>ՄՈՒՏՔԻ-ԵԼՔԻ ՎԵՐԱՀՍԿՄԱՆ ՀԱՄԱԿԱՐԳ ԻՐ</w:t>
      </w:r>
      <w:r w:rsidRPr="003406C5">
        <w:rPr>
          <w:rFonts w:ascii="GHEA Grapalat" w:hAnsi="GHEA Grapalat"/>
          <w:b/>
          <w:bCs/>
          <w:sz w:val="22"/>
          <w:szCs w:val="22"/>
          <w:lang w:val="pt-BR"/>
        </w:rPr>
        <w:t xml:space="preserve"> </w:t>
      </w:r>
      <w:r w:rsidRPr="003406C5">
        <w:rPr>
          <w:rFonts w:ascii="GHEA Grapalat" w:hAnsi="GHEA Grapalat"/>
          <w:b/>
          <w:bCs/>
          <w:sz w:val="22"/>
          <w:szCs w:val="22"/>
          <w:lang w:val="hy-AM"/>
        </w:rPr>
        <w:t>ԾՐԱԳՐԱՅԻՆ ԱՊԱՀՈՎՈՒՄՈՎ</w:t>
      </w:r>
    </w:p>
    <w:p w14:paraId="5BEB8082" w14:textId="77777777" w:rsidR="003406C5" w:rsidRDefault="003406C5" w:rsidP="003406C5">
      <w:pPr>
        <w:jc w:val="both"/>
        <w:rPr>
          <w:rFonts w:ascii="GHEA Grapalat" w:hAnsi="GHEA Grapalat"/>
          <w:sz w:val="22"/>
          <w:szCs w:val="22"/>
          <w:lang w:val="hy-AM"/>
        </w:rPr>
      </w:pPr>
    </w:p>
    <w:p w14:paraId="74ADDE0E" w14:textId="77777777" w:rsidR="003406C5" w:rsidRPr="00AD6FDC" w:rsidRDefault="003406C5" w:rsidP="003406C5">
      <w:pPr>
        <w:jc w:val="both"/>
        <w:rPr>
          <w:rFonts w:ascii="GHEA Grapalat" w:hAnsi="GHEA Grapalat"/>
          <w:sz w:val="22"/>
          <w:szCs w:val="22"/>
          <w:lang w:val="hy-AM"/>
        </w:rPr>
      </w:pPr>
      <w:r w:rsidRPr="00016695">
        <w:rPr>
          <w:rFonts w:ascii="GHEA Grapalat" w:hAnsi="GHEA Grapalat"/>
          <w:sz w:val="22"/>
          <w:szCs w:val="22"/>
          <w:lang w:val="hy-AM"/>
        </w:rPr>
        <w:t xml:space="preserve"> «</w:t>
      </w:r>
      <w:r w:rsidRPr="00AD6FDC">
        <w:rPr>
          <w:rFonts w:ascii="GHEA Grapalat" w:hAnsi="GHEA Grapalat"/>
          <w:sz w:val="22"/>
          <w:szCs w:val="22"/>
          <w:lang w:val="hy-AM"/>
        </w:rPr>
        <w:t>Երքաղլույս</w:t>
      </w:r>
      <w:r w:rsidRPr="00016695">
        <w:rPr>
          <w:rFonts w:ascii="GHEA Grapalat" w:hAnsi="GHEA Grapalat"/>
          <w:sz w:val="22"/>
          <w:szCs w:val="22"/>
          <w:lang w:val="hy-AM"/>
        </w:rPr>
        <w:t>» ՓԲ</w:t>
      </w:r>
      <w:r w:rsidRPr="00AD6FDC">
        <w:rPr>
          <w:rFonts w:ascii="GHEA Grapalat" w:hAnsi="GHEA Grapalat"/>
          <w:sz w:val="22"/>
          <w:szCs w:val="22"/>
          <w:lang w:val="hy-AM"/>
        </w:rPr>
        <w:t>Ը-ին</w:t>
      </w:r>
      <w:r>
        <w:rPr>
          <w:rFonts w:ascii="GHEA Grapalat" w:hAnsi="GHEA Grapalat"/>
          <w:sz w:val="22"/>
          <w:szCs w:val="22"/>
          <w:lang w:val="hy-AM"/>
        </w:rPr>
        <w:t xml:space="preserve"> պատկանող</w:t>
      </w:r>
      <w:r w:rsidRPr="00AD6FDC">
        <w:rPr>
          <w:rFonts w:ascii="GHEA Grapalat" w:hAnsi="GHEA Grapalat"/>
          <w:sz w:val="22"/>
          <w:szCs w:val="22"/>
          <w:lang w:val="hy-AM"/>
        </w:rPr>
        <w:t xml:space="preserve"> ք. Երևան, Բուզանդի 1/4 հասցեի </w:t>
      </w:r>
      <w:r w:rsidRPr="00016695">
        <w:rPr>
          <w:rFonts w:ascii="GHEA Grapalat" w:hAnsi="GHEA Grapalat"/>
          <w:sz w:val="22"/>
          <w:szCs w:val="22"/>
          <w:lang w:val="hy-AM"/>
        </w:rPr>
        <w:t xml:space="preserve"> </w:t>
      </w:r>
      <w:r w:rsidRPr="00AD6FDC">
        <w:rPr>
          <w:rFonts w:ascii="GHEA Grapalat" w:hAnsi="GHEA Grapalat"/>
          <w:sz w:val="22"/>
          <w:szCs w:val="22"/>
          <w:lang w:val="hy-AM"/>
        </w:rPr>
        <w:t xml:space="preserve">գրասենյակային տարածքի 1-ին և 2-րդ հարկի </w:t>
      </w:r>
      <w:r w:rsidRPr="0091028A">
        <w:rPr>
          <w:rFonts w:ascii="GHEA Grapalat" w:hAnsi="GHEA Grapalat"/>
          <w:sz w:val="22"/>
          <w:szCs w:val="22"/>
          <w:lang w:val="hy-AM"/>
        </w:rPr>
        <w:t xml:space="preserve">և ք. Երևան Մասիսի 102 հասցեի ավտոշարասյան </w:t>
      </w:r>
      <w:r w:rsidRPr="00AD6FDC">
        <w:rPr>
          <w:rFonts w:ascii="GHEA Grapalat" w:hAnsi="GHEA Grapalat"/>
          <w:sz w:val="22"/>
          <w:szCs w:val="22"/>
          <w:lang w:val="hy-AM"/>
        </w:rPr>
        <w:t xml:space="preserve">համար անհրաժեշտ Մուտքի-ելքի վերահսկման համակարգ իր ծրագրային ապահովումով: </w:t>
      </w:r>
    </w:p>
    <w:p w14:paraId="4D2CAF54" w14:textId="77777777" w:rsidR="003406C5" w:rsidRPr="00016695" w:rsidRDefault="003406C5" w:rsidP="003406C5">
      <w:pPr>
        <w:jc w:val="both"/>
        <w:rPr>
          <w:rFonts w:ascii="GHEA Grapalat" w:hAnsi="GHEA Grapalat"/>
          <w:sz w:val="22"/>
          <w:szCs w:val="22"/>
          <w:lang w:val="hy-AM"/>
        </w:rPr>
      </w:pPr>
      <w:r w:rsidRPr="00016695">
        <w:rPr>
          <w:rFonts w:ascii="GHEA Grapalat" w:hAnsi="GHEA Grapalat"/>
          <w:sz w:val="22"/>
          <w:szCs w:val="22"/>
          <w:lang w:val="hy-AM"/>
        </w:rPr>
        <w:t xml:space="preserve">Նախատեսված </w:t>
      </w:r>
      <w:r w:rsidRPr="00AD6FDC">
        <w:rPr>
          <w:rFonts w:ascii="GHEA Grapalat" w:hAnsi="GHEA Grapalat"/>
          <w:sz w:val="22"/>
          <w:szCs w:val="22"/>
          <w:lang w:val="hy-AM"/>
        </w:rPr>
        <w:t xml:space="preserve">Մուտքի-ելքի համակարգը </w:t>
      </w:r>
      <w:r w:rsidRPr="00016695">
        <w:rPr>
          <w:rFonts w:ascii="GHEA Grapalat" w:hAnsi="GHEA Grapalat"/>
          <w:sz w:val="22"/>
          <w:szCs w:val="22"/>
          <w:lang w:val="hy-AM"/>
        </w:rPr>
        <w:t>պետք է բաղկացած լինի 2 հիմնական կոմպոնենտից՝</w:t>
      </w:r>
    </w:p>
    <w:p w14:paraId="464F0740" w14:textId="77777777" w:rsidR="003406C5" w:rsidRPr="00016695" w:rsidRDefault="003406C5" w:rsidP="003406C5">
      <w:pPr>
        <w:numPr>
          <w:ilvl w:val="0"/>
          <w:numId w:val="39"/>
        </w:numPr>
        <w:spacing w:after="160" w:line="259" w:lineRule="auto"/>
        <w:contextualSpacing/>
        <w:jc w:val="both"/>
        <w:rPr>
          <w:rFonts w:ascii="GHEA Grapalat" w:eastAsia="Calibri" w:hAnsi="GHEA Grapalat"/>
          <w:sz w:val="22"/>
          <w:szCs w:val="22"/>
          <w:lang w:val="hy-AM"/>
        </w:rPr>
      </w:pPr>
      <w:r w:rsidRPr="00016695">
        <w:rPr>
          <w:rFonts w:ascii="GHEA Grapalat" w:eastAsia="Calibri" w:hAnsi="GHEA Grapalat"/>
          <w:sz w:val="22"/>
          <w:szCs w:val="22"/>
          <w:lang w:val="hy-AM"/>
        </w:rPr>
        <w:t>Ծրագրային մաս</w:t>
      </w:r>
    </w:p>
    <w:p w14:paraId="60D60501" w14:textId="77777777" w:rsidR="003406C5" w:rsidRPr="00016695" w:rsidRDefault="003406C5" w:rsidP="003406C5">
      <w:pPr>
        <w:numPr>
          <w:ilvl w:val="0"/>
          <w:numId w:val="39"/>
        </w:numPr>
        <w:spacing w:after="160" w:line="259" w:lineRule="auto"/>
        <w:contextualSpacing/>
        <w:jc w:val="both"/>
        <w:rPr>
          <w:rFonts w:ascii="GHEA Grapalat" w:eastAsia="Calibri" w:hAnsi="GHEA Grapalat"/>
          <w:sz w:val="22"/>
          <w:szCs w:val="22"/>
          <w:lang w:val="hy-AM"/>
        </w:rPr>
      </w:pPr>
      <w:r w:rsidRPr="00016695">
        <w:rPr>
          <w:rFonts w:ascii="GHEA Grapalat" w:eastAsia="Calibri" w:hAnsi="GHEA Grapalat"/>
          <w:sz w:val="22"/>
          <w:szCs w:val="22"/>
          <w:lang w:val="hy-AM"/>
        </w:rPr>
        <w:t>Սարքավորումային մաս</w:t>
      </w:r>
    </w:p>
    <w:p w14:paraId="0D8AE0A4" w14:textId="77777777" w:rsidR="003406C5" w:rsidRPr="00016695" w:rsidRDefault="003406C5" w:rsidP="003406C5">
      <w:pPr>
        <w:jc w:val="both"/>
        <w:rPr>
          <w:rFonts w:ascii="GHEA Grapalat" w:hAnsi="GHEA Grapalat"/>
          <w:b/>
          <w:bCs/>
          <w:sz w:val="22"/>
          <w:szCs w:val="22"/>
          <w:u w:val="single"/>
          <w:lang w:val="hy-AM"/>
        </w:rPr>
      </w:pPr>
      <w:r w:rsidRPr="00016695">
        <w:rPr>
          <w:rFonts w:ascii="GHEA Grapalat" w:hAnsi="GHEA Grapalat" w:cs="Sylfaen"/>
          <w:b/>
          <w:bCs/>
          <w:sz w:val="22"/>
          <w:szCs w:val="22"/>
          <w:u w:val="single"/>
          <w:lang w:val="hy-AM"/>
        </w:rPr>
        <w:t>Ծրագրային</w:t>
      </w:r>
      <w:r w:rsidRPr="00016695">
        <w:rPr>
          <w:rFonts w:ascii="GHEA Grapalat" w:hAnsi="GHEA Grapalat"/>
          <w:b/>
          <w:bCs/>
          <w:sz w:val="22"/>
          <w:szCs w:val="22"/>
          <w:u w:val="single"/>
          <w:lang w:val="hy-AM"/>
        </w:rPr>
        <w:t xml:space="preserve"> մաս՝</w:t>
      </w:r>
    </w:p>
    <w:p w14:paraId="23D8AEEC" w14:textId="77777777" w:rsidR="003406C5" w:rsidRDefault="003406C5" w:rsidP="003406C5">
      <w:pPr>
        <w:jc w:val="both"/>
        <w:rPr>
          <w:rFonts w:ascii="GHEA Mariam" w:hAnsi="GHEA Mariam" w:cs="Arian AMU"/>
          <w:sz w:val="20"/>
          <w:szCs w:val="20"/>
          <w:lang w:val="hy-AM"/>
        </w:rPr>
      </w:pPr>
      <w:r w:rsidRPr="00AD6FDC">
        <w:rPr>
          <w:rFonts w:ascii="GHEA Grapalat" w:hAnsi="GHEA Grapalat"/>
          <w:sz w:val="22"/>
          <w:szCs w:val="22"/>
          <w:lang w:val="hy-AM"/>
        </w:rPr>
        <w:t>Սարքավորումածրագրային համակարգը պետք է իրականացնի աշխատակիցների մուտքի վերահսկման, հաշվառման, հաշվետվությունների կազմման գործառույթ</w:t>
      </w:r>
      <w:r>
        <w:rPr>
          <w:rFonts w:ascii="GHEA Mariam" w:hAnsi="GHEA Mariam" w:cs="Arian AMU"/>
          <w:sz w:val="20"/>
          <w:szCs w:val="20"/>
          <w:lang w:val="hy-AM"/>
        </w:rPr>
        <w:t>:</w:t>
      </w:r>
    </w:p>
    <w:p w14:paraId="4ABB682E" w14:textId="77777777" w:rsidR="003406C5" w:rsidRPr="00AD6FDC" w:rsidRDefault="003406C5" w:rsidP="003406C5">
      <w:pPr>
        <w:jc w:val="both"/>
        <w:rPr>
          <w:rFonts w:ascii="GHEA Grapalat" w:hAnsi="GHEA Grapalat"/>
          <w:sz w:val="22"/>
          <w:szCs w:val="22"/>
          <w:lang w:val="hy-AM"/>
        </w:rPr>
      </w:pPr>
      <w:r w:rsidRPr="00AD6FDC">
        <w:rPr>
          <w:rFonts w:ascii="GHEA Grapalat" w:hAnsi="GHEA Grapalat"/>
          <w:sz w:val="22"/>
          <w:szCs w:val="22"/>
          <w:lang w:val="hy-AM"/>
        </w:rPr>
        <w:t xml:space="preserve">  Ծրագրային համակարգը պետք է աշխատի ՎԵԲ ինտերֆեյսով, ցանկացած համակարգչից՝ առանց հավելյալ ծրագրերի:</w:t>
      </w:r>
      <w:r w:rsidRPr="00ED3A67">
        <w:rPr>
          <w:rFonts w:ascii="GHEA Grapalat" w:hAnsi="GHEA Grapalat"/>
          <w:sz w:val="22"/>
          <w:szCs w:val="22"/>
          <w:lang w:val="hy-AM"/>
        </w:rPr>
        <w:t xml:space="preserve"> </w:t>
      </w:r>
      <w:r w:rsidRPr="00AD6FDC">
        <w:rPr>
          <w:rFonts w:ascii="GHEA Grapalat" w:hAnsi="GHEA Grapalat"/>
          <w:sz w:val="22"/>
          <w:szCs w:val="22"/>
          <w:lang w:val="hy-AM"/>
        </w:rPr>
        <w:t xml:space="preserve"> Ծրագրային համակարգ մուտք գործելու համար պետք է ՎԵԲ բրաուզերի միջոցով մուտք գործել ստատիկ հղմումով՝ օգտագործելով մուտքանուն և գաղտնաբառ: </w:t>
      </w:r>
    </w:p>
    <w:p w14:paraId="12987B64" w14:textId="77777777" w:rsidR="003406C5" w:rsidRPr="00AD6FDC" w:rsidRDefault="003406C5" w:rsidP="003406C5">
      <w:pPr>
        <w:spacing w:line="288" w:lineRule="auto"/>
        <w:jc w:val="both"/>
        <w:rPr>
          <w:rFonts w:ascii="GHEA Grapalat" w:hAnsi="GHEA Grapalat"/>
          <w:sz w:val="22"/>
          <w:szCs w:val="22"/>
          <w:lang w:val="hy-AM"/>
        </w:rPr>
      </w:pPr>
      <w:r w:rsidRPr="00AD6FDC">
        <w:rPr>
          <w:rFonts w:ascii="GHEA Grapalat" w:hAnsi="GHEA Grapalat"/>
          <w:sz w:val="22"/>
          <w:szCs w:val="22"/>
          <w:lang w:val="hy-AM"/>
        </w:rPr>
        <w:t xml:space="preserve">   Ծրագրային համակարգը պետք է ունենա՝</w:t>
      </w:r>
    </w:p>
    <w:p w14:paraId="7EC25429"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Օգտվողների գրանցման հնարավորություն</w:t>
      </w:r>
    </w:p>
    <w:p w14:paraId="0023A8E0"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Օգտվողներին ծրագրային ֆունկցիոնալից օգտվելու թույլտվությունների ավելացում կամ սահմանափակում</w:t>
      </w:r>
    </w:p>
    <w:p w14:paraId="73125624"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Օգտվողների գաղտաբառի փոխարինում</w:t>
      </w:r>
    </w:p>
    <w:p w14:paraId="217F88D6"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Օգտվողի հաշվի կասեցում, ակտիվացում</w:t>
      </w:r>
    </w:p>
    <w:p w14:paraId="34B12EDE"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կենտրոնացված տվյալների բազա</w:t>
      </w:r>
    </w:p>
    <w:p w14:paraId="0C5FCC2D"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կազմակերպության կառուցվածքի ստեղծում` բաժիններ, խմբեր և այլն</w:t>
      </w:r>
    </w:p>
    <w:p w14:paraId="52287F70"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աշխատակիցների մասին տվյալների մուտքգրման և ֆայլերի կցման հնարավորություն՝ Անուն, Ազգանուն, անձնագրային տվյալներ, նկար , բաժին և այլն</w:t>
      </w:r>
    </w:p>
    <w:p w14:paraId="76ADC227"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աշխատակիցներին անհատական RFID քարտերի կցման հնարավորություն</w:t>
      </w:r>
    </w:p>
    <w:p w14:paraId="02FE438A"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աշխատակիցների մուտքերը և ելքերը ֆիքսելու հնարավորություն, ըստ ամսաթվի և ժամերի</w:t>
      </w:r>
    </w:p>
    <w:p w14:paraId="6F71B1DD"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աշխատանքային գրաֆիկների սահմանում ըստ աշխատակիցների` ֆիքսված, լողացող, ազատ և այլն</w:t>
      </w:r>
    </w:p>
    <w:p w14:paraId="77C155FB"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ավտոմատ հաշվարկում է աշխատակիցների աշխատած ժամերի քանակը,</w:t>
      </w:r>
    </w:p>
    <w:p w14:paraId="4F0C8847"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հնարավորություն է տալիս կազմել հաշվետվություններ ցանկացած ժամանակահատվածի և ցանկացած աշխատակցի համար` անհրաժեշտության դեպքում խմբավորելով ըստ ստորաբաժանումների/խմբերի</w:t>
      </w:r>
    </w:p>
    <w:p w14:paraId="2ED4DCA4" w14:textId="77777777" w:rsidR="003406C5" w:rsidRPr="003A4DDA" w:rsidRDefault="003406C5" w:rsidP="003406C5">
      <w:pPr>
        <w:pStyle w:val="ListParagraph"/>
        <w:numPr>
          <w:ilvl w:val="0"/>
          <w:numId w:val="42"/>
        </w:numPr>
        <w:spacing w:line="288"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Թույլատրել կամ արգելել աշխատակիցների մուտքը</w:t>
      </w:r>
    </w:p>
    <w:p w14:paraId="3721590B" w14:textId="77777777" w:rsidR="003406C5" w:rsidRPr="003A4DDA" w:rsidRDefault="003406C5" w:rsidP="003406C5">
      <w:pPr>
        <w:pStyle w:val="ListParagraph"/>
        <w:spacing w:line="288" w:lineRule="auto"/>
        <w:rPr>
          <w:rFonts w:ascii="GHEA Grapalat" w:hAnsi="GHEA Grapalat"/>
          <w:sz w:val="22"/>
          <w:szCs w:val="22"/>
          <w:lang w:val="en-US" w:eastAsia="en-US"/>
        </w:rPr>
      </w:pPr>
      <w:r w:rsidRPr="003A4DDA">
        <w:rPr>
          <w:rFonts w:ascii="GHEA Grapalat" w:hAnsi="GHEA Grapalat"/>
          <w:sz w:val="22"/>
          <w:szCs w:val="22"/>
          <w:lang w:val="en-US" w:eastAsia="en-US"/>
        </w:rPr>
        <w:t>Հաշվետվությունների ցուցակը ներառում է, բայց չի սահմանափակվում հետևյալ հաշվետվություններով`</w:t>
      </w:r>
    </w:p>
    <w:p w14:paraId="1561D031"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ուշացումների հաշվետվություն</w:t>
      </w:r>
    </w:p>
    <w:p w14:paraId="647CAF6E"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շուտ ելքերի հաշվետվություն</w:t>
      </w:r>
    </w:p>
    <w:p w14:paraId="1E6301AE"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lastRenderedPageBreak/>
        <w:t>բացակայությունների հաշվետվություն</w:t>
      </w:r>
    </w:p>
    <w:p w14:paraId="57442735"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բացթողնված գրանցումների հաշվետվություն</w:t>
      </w:r>
    </w:p>
    <w:p w14:paraId="6CA10287"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շուտ մուտքերի/ուշ ելքերի հաշվետվություն</w:t>
      </w:r>
    </w:p>
    <w:p w14:paraId="77EAF2EB"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աշխատած ժամաքանակի հաշվետվություն (մանրամասն և/կամ ամփոփ)</w:t>
      </w:r>
    </w:p>
    <w:p w14:paraId="0B762792"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բոլոր մուտքերի/ելքերի հաշվետվություն</w:t>
      </w:r>
    </w:p>
    <w:p w14:paraId="4ED8CBCD" w14:textId="77777777" w:rsidR="003406C5" w:rsidRPr="003A4DDA" w:rsidRDefault="003406C5" w:rsidP="003406C5">
      <w:pPr>
        <w:pStyle w:val="ListParagraph"/>
        <w:numPr>
          <w:ilvl w:val="1"/>
          <w:numId w:val="43"/>
        </w:numPr>
        <w:spacing w:after="200" w:line="276" w:lineRule="auto"/>
        <w:contextualSpacing/>
        <w:rPr>
          <w:rFonts w:ascii="GHEA Grapalat" w:hAnsi="GHEA Grapalat"/>
          <w:sz w:val="22"/>
          <w:szCs w:val="22"/>
          <w:lang w:val="en-US" w:eastAsia="en-US"/>
        </w:rPr>
      </w:pPr>
      <w:r w:rsidRPr="003A4DDA">
        <w:rPr>
          <w:rFonts w:ascii="GHEA Grapalat" w:hAnsi="GHEA Grapalat"/>
          <w:sz w:val="22"/>
          <w:szCs w:val="22"/>
          <w:lang w:val="en-US" w:eastAsia="en-US"/>
        </w:rPr>
        <w:t xml:space="preserve">ներկա պահին աշխատավայրում գտնվող աշխատակիցների </w:t>
      </w:r>
      <w:r>
        <w:rPr>
          <w:rFonts w:ascii="GHEA Grapalat" w:hAnsi="GHEA Grapalat"/>
          <w:sz w:val="22"/>
          <w:szCs w:val="22"/>
          <w:lang w:val="en-US" w:eastAsia="en-US"/>
        </w:rPr>
        <w:t>ցանկ</w:t>
      </w:r>
    </w:p>
    <w:p w14:paraId="6E0F676A" w14:textId="77777777" w:rsidR="003406C5" w:rsidRPr="00452B41" w:rsidRDefault="003406C5" w:rsidP="003406C5">
      <w:pPr>
        <w:pStyle w:val="ListParagraph"/>
        <w:tabs>
          <w:tab w:val="left" w:pos="90"/>
        </w:tabs>
        <w:ind w:left="0" w:firstLine="945"/>
        <w:rPr>
          <w:rFonts w:ascii="GHEA Grapalat" w:hAnsi="GHEA Grapalat"/>
          <w:sz w:val="22"/>
          <w:szCs w:val="22"/>
          <w:lang w:val="en-US" w:eastAsia="en-US"/>
        </w:rPr>
      </w:pPr>
    </w:p>
    <w:p w14:paraId="5FFF3595" w14:textId="77777777" w:rsidR="003406C5" w:rsidRDefault="003406C5" w:rsidP="003406C5">
      <w:pPr>
        <w:pStyle w:val="ListParagraph"/>
        <w:tabs>
          <w:tab w:val="left" w:pos="90"/>
        </w:tabs>
        <w:ind w:left="0" w:firstLine="945"/>
        <w:rPr>
          <w:rFonts w:ascii="GHEA Grapalat" w:hAnsi="GHEA Grapalat"/>
          <w:sz w:val="22"/>
          <w:szCs w:val="22"/>
          <w:lang w:val="en-US" w:eastAsia="en-US"/>
        </w:rPr>
      </w:pPr>
      <w:r w:rsidRPr="00452B41">
        <w:rPr>
          <w:rFonts w:ascii="GHEA Grapalat" w:hAnsi="GHEA Grapalat"/>
          <w:sz w:val="22"/>
          <w:szCs w:val="22"/>
          <w:lang w:val="en-US" w:eastAsia="en-US"/>
        </w:rPr>
        <w:t xml:space="preserve">Տեխնիկական սպասարկումը և գլոբալ ծրագրային փոփոխություններն ու ծրագրի խափանման  վերականգնումն  իրականացնելու է </w:t>
      </w:r>
      <w:r>
        <w:rPr>
          <w:rFonts w:ascii="GHEA Grapalat" w:hAnsi="GHEA Grapalat"/>
          <w:sz w:val="22"/>
          <w:szCs w:val="22"/>
          <w:lang w:val="en-US" w:eastAsia="en-US"/>
        </w:rPr>
        <w:t>Կատարողի կողմից</w:t>
      </w:r>
      <w:r w:rsidRPr="00452B41">
        <w:rPr>
          <w:rFonts w:ascii="GHEA Grapalat" w:hAnsi="GHEA Grapalat"/>
          <w:sz w:val="22"/>
          <w:szCs w:val="22"/>
          <w:lang w:val="en-US" w:eastAsia="en-US"/>
        </w:rPr>
        <w:t xml:space="preserve">:  </w:t>
      </w:r>
    </w:p>
    <w:p w14:paraId="5CB77A81" w14:textId="77777777" w:rsidR="003406C5" w:rsidRPr="001A4104" w:rsidRDefault="003406C5" w:rsidP="003406C5">
      <w:pPr>
        <w:rPr>
          <w:rFonts w:ascii="GHEA Grapalat" w:hAnsi="GHEA Grapalat"/>
          <w:sz w:val="22"/>
          <w:szCs w:val="22"/>
        </w:rPr>
      </w:pPr>
      <w:r>
        <w:rPr>
          <w:rFonts w:ascii="GHEA Grapalat" w:hAnsi="GHEA Grapalat"/>
          <w:sz w:val="22"/>
          <w:szCs w:val="22"/>
        </w:rPr>
        <w:t>Կատարողի կողմից իրականացվելու է սարքավորումածրագրային համակարգի փորձարկումը և ուսուցանումը:</w:t>
      </w:r>
    </w:p>
    <w:p w14:paraId="05E39DDA" w14:textId="77777777" w:rsidR="003406C5" w:rsidRPr="00DD0598" w:rsidRDefault="003406C5" w:rsidP="003406C5">
      <w:pPr>
        <w:jc w:val="both"/>
        <w:rPr>
          <w:rFonts w:ascii="GHEA Grapalat" w:hAnsi="GHEA Grapalat"/>
          <w:sz w:val="22"/>
        </w:rPr>
      </w:pPr>
    </w:p>
    <w:p w14:paraId="5AC01030" w14:textId="272A3749" w:rsidR="003406C5" w:rsidRDefault="003406C5" w:rsidP="003406C5">
      <w:pPr>
        <w:jc w:val="both"/>
        <w:rPr>
          <w:rFonts w:ascii="GHEA Grapalat" w:hAnsi="GHEA Grapalat"/>
          <w:sz w:val="22"/>
        </w:rPr>
      </w:pPr>
      <w:r w:rsidRPr="00DC1AE2">
        <w:rPr>
          <w:rFonts w:ascii="GHEA Grapalat" w:hAnsi="GHEA Grapalat" w:cs="Sylfaen"/>
          <w:b/>
          <w:bCs/>
          <w:sz w:val="22"/>
          <w:szCs w:val="22"/>
          <w:u w:val="single"/>
          <w:lang w:val="hy-AM"/>
        </w:rPr>
        <w:t>Սարքավորումային մաս</w:t>
      </w:r>
    </w:p>
    <w:p w14:paraId="314390FF" w14:textId="77777777" w:rsidR="003406C5" w:rsidRDefault="003406C5" w:rsidP="003406C5">
      <w:pPr>
        <w:jc w:val="both"/>
        <w:rPr>
          <w:rFonts w:ascii="GHEA Grapalat" w:hAnsi="GHEA Grapalat"/>
          <w:b/>
          <w:i/>
          <w:sz w:val="22"/>
          <w:lang w:val="hy-AM"/>
        </w:rPr>
      </w:pPr>
    </w:p>
    <w:tbl>
      <w:tblPr>
        <w:tblStyle w:val="TableGrid"/>
        <w:tblW w:w="0" w:type="auto"/>
        <w:tblLook w:val="04A0" w:firstRow="1" w:lastRow="0" w:firstColumn="1" w:lastColumn="0" w:noHBand="0" w:noVBand="1"/>
      </w:tblPr>
      <w:tblGrid>
        <w:gridCol w:w="562"/>
        <w:gridCol w:w="2410"/>
        <w:gridCol w:w="7552"/>
      </w:tblGrid>
      <w:tr w:rsidR="003406C5" w14:paraId="13C9C0E6" w14:textId="77777777" w:rsidTr="00D47C5F">
        <w:tc>
          <w:tcPr>
            <w:tcW w:w="562" w:type="dxa"/>
            <w:vAlign w:val="center"/>
          </w:tcPr>
          <w:p w14:paraId="51DD544D" w14:textId="627ADA97" w:rsidR="003406C5" w:rsidRDefault="003406C5" w:rsidP="003406C5">
            <w:pPr>
              <w:jc w:val="both"/>
              <w:rPr>
                <w:rFonts w:ascii="GHEA Grapalat" w:hAnsi="GHEA Grapalat"/>
                <w:b/>
                <w:i/>
                <w:sz w:val="22"/>
                <w:lang w:val="hy-AM"/>
              </w:rPr>
            </w:pPr>
            <w:r>
              <w:rPr>
                <w:rFonts w:ascii="Arial Armenian" w:hAnsi="Arial Armenian" w:cs="Calibri"/>
                <w:color w:val="000000"/>
                <w:sz w:val="22"/>
                <w:szCs w:val="22"/>
              </w:rPr>
              <w:t>NN</w:t>
            </w:r>
          </w:p>
        </w:tc>
        <w:tc>
          <w:tcPr>
            <w:tcW w:w="2410" w:type="dxa"/>
            <w:vAlign w:val="center"/>
          </w:tcPr>
          <w:p w14:paraId="32F7F2FA" w14:textId="1E20BE88" w:rsidR="003406C5" w:rsidRDefault="003406C5" w:rsidP="003406C5">
            <w:pPr>
              <w:jc w:val="both"/>
              <w:rPr>
                <w:rFonts w:ascii="GHEA Grapalat" w:hAnsi="GHEA Grapalat"/>
                <w:b/>
                <w:i/>
                <w:sz w:val="22"/>
                <w:lang w:val="hy-AM"/>
              </w:rPr>
            </w:pPr>
            <w:r>
              <w:rPr>
                <w:rFonts w:ascii="Arial" w:hAnsi="Arial" w:cs="Arial"/>
                <w:b/>
                <w:bCs/>
                <w:color w:val="000000"/>
                <w:sz w:val="22"/>
                <w:szCs w:val="22"/>
              </w:rPr>
              <w:t>Ա</w:t>
            </w:r>
            <w:r>
              <w:rPr>
                <w:rFonts w:ascii="Arial Armenian" w:hAnsi="Arial Armenian" w:cs="Arial Armenian"/>
                <w:b/>
                <w:bCs/>
                <w:color w:val="000000"/>
                <w:sz w:val="22"/>
                <w:szCs w:val="22"/>
              </w:rPr>
              <w:t>Ýí³ÝáõÙ</w:t>
            </w:r>
            <w:r>
              <w:rPr>
                <w:rFonts w:ascii="Arial Armenian" w:hAnsi="Arial Armenian" w:cs="Calibri"/>
                <w:b/>
                <w:bCs/>
                <w:color w:val="000000"/>
                <w:sz w:val="22"/>
                <w:szCs w:val="22"/>
              </w:rPr>
              <w:t>Á</w:t>
            </w:r>
          </w:p>
        </w:tc>
        <w:tc>
          <w:tcPr>
            <w:tcW w:w="7552" w:type="dxa"/>
            <w:vAlign w:val="center"/>
          </w:tcPr>
          <w:p w14:paraId="6D3134F6" w14:textId="693A1B8E" w:rsidR="003406C5" w:rsidRDefault="003406C5" w:rsidP="003406C5">
            <w:pPr>
              <w:jc w:val="both"/>
              <w:rPr>
                <w:rFonts w:ascii="GHEA Grapalat" w:hAnsi="GHEA Grapalat"/>
                <w:b/>
                <w:i/>
                <w:sz w:val="22"/>
                <w:lang w:val="hy-AM"/>
              </w:rPr>
            </w:pPr>
            <w:r w:rsidRPr="00C571BE">
              <w:rPr>
                <w:rFonts w:ascii="GHEA Grapalat" w:hAnsi="GHEA Grapalat"/>
                <w:b/>
                <w:bCs/>
                <w:i/>
                <w:iCs/>
              </w:rPr>
              <w:t>Տեխնիկական բնութագիրը</w:t>
            </w:r>
          </w:p>
        </w:tc>
      </w:tr>
      <w:tr w:rsidR="003406C5" w:rsidRPr="0048528A" w14:paraId="4F7AF92C" w14:textId="77777777" w:rsidTr="00D47C5F">
        <w:tc>
          <w:tcPr>
            <w:tcW w:w="562" w:type="dxa"/>
            <w:vAlign w:val="center"/>
          </w:tcPr>
          <w:p w14:paraId="1525F03C" w14:textId="5DBF0AFA" w:rsidR="003406C5" w:rsidRPr="003406C5" w:rsidRDefault="003406C5" w:rsidP="003406C5">
            <w:pPr>
              <w:jc w:val="center"/>
              <w:rPr>
                <w:rFonts w:ascii="GHEA Grapalat" w:hAnsi="GHEA Grapalat"/>
                <w:sz w:val="22"/>
              </w:rPr>
            </w:pPr>
            <w:r w:rsidRPr="003406C5">
              <w:rPr>
                <w:rFonts w:ascii="GHEA Grapalat" w:hAnsi="GHEA Grapalat"/>
                <w:sz w:val="22"/>
              </w:rPr>
              <w:t>1</w:t>
            </w:r>
          </w:p>
        </w:tc>
        <w:tc>
          <w:tcPr>
            <w:tcW w:w="2410" w:type="dxa"/>
            <w:vAlign w:val="center"/>
          </w:tcPr>
          <w:p w14:paraId="6B7DDE59" w14:textId="21096173" w:rsidR="003406C5" w:rsidRDefault="003406C5" w:rsidP="003406C5">
            <w:pPr>
              <w:jc w:val="both"/>
              <w:rPr>
                <w:rFonts w:ascii="GHEA Grapalat" w:hAnsi="GHEA Grapalat"/>
                <w:b/>
                <w:i/>
                <w:sz w:val="22"/>
                <w:lang w:val="hy-AM"/>
              </w:rPr>
            </w:pPr>
            <w:r w:rsidRPr="00B914BF">
              <w:rPr>
                <w:rFonts w:ascii="GHEA Grapalat" w:hAnsi="GHEA Grapalat" w:cs="Arial"/>
                <w:sz w:val="20"/>
                <w:szCs w:val="22"/>
              </w:rPr>
              <w:t>Ժամանակը վերահսկող սարք SpeedFace M4</w:t>
            </w:r>
          </w:p>
        </w:tc>
        <w:tc>
          <w:tcPr>
            <w:tcW w:w="7552" w:type="dxa"/>
            <w:vAlign w:val="center"/>
          </w:tcPr>
          <w:p w14:paraId="7FEC31F2"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Առնվազն`</w:t>
            </w:r>
          </w:p>
          <w:p w14:paraId="23450175" w14:textId="77777777" w:rsidR="003406C5" w:rsidRPr="008E70C2" w:rsidRDefault="003406C5" w:rsidP="003406C5">
            <w:pPr>
              <w:rPr>
                <w:rFonts w:ascii="GHEA Grapalat" w:hAnsi="GHEA Grapalat" w:cs="Arial"/>
                <w:sz w:val="20"/>
                <w:szCs w:val="22"/>
                <w:lang w:val="hy-AM"/>
              </w:rPr>
            </w:pPr>
            <w:r>
              <w:rPr>
                <w:rFonts w:ascii="GHEA Grapalat" w:hAnsi="GHEA Grapalat" w:cs="Arial"/>
                <w:sz w:val="20"/>
                <w:szCs w:val="22"/>
                <w:lang w:val="hy-AM"/>
              </w:rPr>
              <w:t>Ս</w:t>
            </w:r>
            <w:r w:rsidRPr="008E70C2">
              <w:rPr>
                <w:rFonts w:ascii="GHEA Grapalat" w:hAnsi="GHEA Grapalat" w:cs="Arial"/>
                <w:sz w:val="20"/>
                <w:szCs w:val="22"/>
                <w:lang w:val="hy-AM"/>
              </w:rPr>
              <w:t xml:space="preserve">ենսորային էկրան 5" </w:t>
            </w:r>
          </w:p>
          <w:p w14:paraId="2955B8C0"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Դեմքի տարողությունը 6000</w:t>
            </w:r>
          </w:p>
          <w:p w14:paraId="589D7005" w14:textId="77777777" w:rsidR="003406C5" w:rsidRPr="008E70C2" w:rsidRDefault="003406C5" w:rsidP="003406C5">
            <w:pPr>
              <w:rPr>
                <w:rFonts w:ascii="GHEA Grapalat" w:hAnsi="GHEA Grapalat" w:cs="Arial"/>
                <w:sz w:val="20"/>
                <w:szCs w:val="22"/>
                <w:lang w:val="hy-AM"/>
              </w:rPr>
            </w:pPr>
            <w:r>
              <w:rPr>
                <w:rFonts w:ascii="GHEA Grapalat" w:hAnsi="GHEA Grapalat" w:cs="Arial"/>
                <w:sz w:val="20"/>
                <w:szCs w:val="22"/>
                <w:lang w:val="hy-AM"/>
              </w:rPr>
              <w:t>Ձեռքի ափի</w:t>
            </w:r>
            <w:r w:rsidRPr="008E70C2">
              <w:rPr>
                <w:rFonts w:ascii="GHEA Grapalat" w:hAnsi="GHEA Grapalat" w:cs="Arial"/>
                <w:sz w:val="20"/>
                <w:szCs w:val="22"/>
                <w:lang w:val="hy-AM"/>
              </w:rPr>
              <w:t xml:space="preserve"> տարողություն 3000</w:t>
            </w:r>
          </w:p>
          <w:p w14:paraId="2ADF5A97"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Քարտի տարողությունը 10000</w:t>
            </w:r>
          </w:p>
          <w:p w14:paraId="55A32679" w14:textId="77777777" w:rsidR="003406C5" w:rsidRPr="008E70C2" w:rsidRDefault="003406C5" w:rsidP="003406C5">
            <w:pPr>
              <w:rPr>
                <w:rFonts w:ascii="GHEA Grapalat" w:hAnsi="GHEA Grapalat" w:cs="Arial"/>
                <w:sz w:val="20"/>
                <w:szCs w:val="22"/>
                <w:lang w:val="hy-AM"/>
              </w:rPr>
            </w:pPr>
            <w:r>
              <w:rPr>
                <w:rFonts w:ascii="GHEA Grapalat" w:hAnsi="GHEA Grapalat" w:cs="Arial"/>
                <w:sz w:val="20"/>
                <w:szCs w:val="22"/>
                <w:lang w:val="hy-AM"/>
              </w:rPr>
              <w:t>Պահպանվող իրադարձությունների քանակ՝</w:t>
            </w:r>
            <w:r w:rsidRPr="008E70C2">
              <w:rPr>
                <w:rFonts w:ascii="GHEA Grapalat" w:hAnsi="GHEA Grapalat" w:cs="Arial"/>
                <w:sz w:val="20"/>
                <w:szCs w:val="22"/>
                <w:lang w:val="hy-AM"/>
              </w:rPr>
              <w:t xml:space="preserve"> 200,000</w:t>
            </w:r>
          </w:p>
          <w:p w14:paraId="6F07E511"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 xml:space="preserve">Գործառույթներ ID քարտ, ADMS, DNS, T9 մուտք, DST, Տեսախցիկ, 9 նիշանոց օգտագործողի ID, Մուտքի նախնական կառավարում, Խմբեր, Արձակուրդներ, Անուղղակի վերադարձ, Գրառման հարցում, Խափանման անջատիչ ազդանշան, Զանգի ժամանակացույց, POE </w:t>
            </w:r>
          </w:p>
          <w:p w14:paraId="1CEBB9B6"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Հաղորդակցություն</w:t>
            </w:r>
            <w:r>
              <w:rPr>
                <w:rFonts w:ascii="GHEA Grapalat" w:hAnsi="GHEA Grapalat" w:cs="Arial"/>
                <w:sz w:val="20"/>
                <w:szCs w:val="22"/>
                <w:lang w:val="hy-AM"/>
              </w:rPr>
              <w:t xml:space="preserve"> </w:t>
            </w:r>
            <w:r w:rsidRPr="008E70C2">
              <w:rPr>
                <w:rFonts w:ascii="GHEA Grapalat" w:hAnsi="GHEA Grapalat" w:cs="Arial"/>
                <w:sz w:val="20"/>
                <w:szCs w:val="22"/>
                <w:lang w:val="hy-AM"/>
              </w:rPr>
              <w:t>TCP/IP, Wiegand մուտք/ելք, RS485</w:t>
            </w:r>
          </w:p>
          <w:p w14:paraId="1A402A66"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Մուտքի վերահսկման էլեկտրական կողպեք</w:t>
            </w:r>
            <w:r>
              <w:rPr>
                <w:rFonts w:ascii="GHEA Grapalat" w:hAnsi="GHEA Grapalat" w:cs="Arial"/>
                <w:sz w:val="20"/>
                <w:szCs w:val="22"/>
                <w:lang w:val="hy-AM"/>
              </w:rPr>
              <w:t>ի միացում</w:t>
            </w:r>
            <w:r w:rsidRPr="008E70C2">
              <w:rPr>
                <w:rFonts w:ascii="GHEA Grapalat" w:hAnsi="GHEA Grapalat" w:cs="Arial"/>
                <w:sz w:val="20"/>
                <w:szCs w:val="22"/>
                <w:lang w:val="hy-AM"/>
              </w:rPr>
              <w:t>, դռան ցուցիչ, ելքի կոճակ, ազդանշանային ելք, օժ. Մուտքագրում</w:t>
            </w:r>
          </w:p>
          <w:p w14:paraId="2AA75622"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Ներխուժման պաշտպանության վարկանիշ IP66</w:t>
            </w:r>
          </w:p>
          <w:p w14:paraId="70A03056"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Էլեկտրաէներգիայի մատակարարում</w:t>
            </w:r>
            <w:r>
              <w:rPr>
                <w:rFonts w:ascii="GHEA Grapalat" w:hAnsi="GHEA Grapalat" w:cs="Arial"/>
                <w:sz w:val="20"/>
                <w:szCs w:val="22"/>
                <w:lang w:val="hy-AM"/>
              </w:rPr>
              <w:t xml:space="preserve"> </w:t>
            </w:r>
            <w:r w:rsidRPr="008E70C2">
              <w:rPr>
                <w:rFonts w:ascii="GHEA Grapalat" w:hAnsi="GHEA Grapalat" w:cs="Arial"/>
                <w:sz w:val="20"/>
                <w:szCs w:val="22"/>
                <w:lang w:val="hy-AM"/>
              </w:rPr>
              <w:t>Լարման՝ DC 12V Հոսանք՝ մաքս. 3Ա</w:t>
            </w:r>
          </w:p>
          <w:p w14:paraId="4C6B5937" w14:textId="77777777" w:rsidR="003406C5" w:rsidRPr="008E70C2" w:rsidRDefault="003406C5" w:rsidP="003406C5">
            <w:pPr>
              <w:rPr>
                <w:rFonts w:ascii="GHEA Grapalat" w:hAnsi="GHEA Grapalat" w:cs="Arial"/>
                <w:sz w:val="20"/>
                <w:szCs w:val="22"/>
                <w:lang w:val="hy-AM"/>
              </w:rPr>
            </w:pPr>
            <w:r>
              <w:rPr>
                <w:rFonts w:ascii="GHEA Grapalat" w:hAnsi="GHEA Grapalat" w:cs="Arial"/>
                <w:sz w:val="20"/>
                <w:szCs w:val="22"/>
                <w:lang w:val="hy-AM"/>
              </w:rPr>
              <w:t>Խ</w:t>
            </w:r>
            <w:r w:rsidRPr="008E70C2">
              <w:rPr>
                <w:rFonts w:ascii="GHEA Grapalat" w:hAnsi="GHEA Grapalat" w:cs="Arial"/>
                <w:sz w:val="20"/>
                <w:szCs w:val="22"/>
                <w:lang w:val="hy-AM"/>
              </w:rPr>
              <w:t>ոնավությ</w:t>
            </w:r>
            <w:r>
              <w:rPr>
                <w:rFonts w:ascii="GHEA Grapalat" w:hAnsi="GHEA Grapalat" w:cs="Arial"/>
                <w:sz w:val="20"/>
                <w:szCs w:val="22"/>
                <w:lang w:val="hy-AM"/>
              </w:rPr>
              <w:t>ա</w:t>
            </w:r>
            <w:r w:rsidRPr="008E70C2">
              <w:rPr>
                <w:rFonts w:ascii="GHEA Grapalat" w:hAnsi="GHEA Grapalat" w:cs="Arial"/>
                <w:sz w:val="20"/>
                <w:szCs w:val="22"/>
                <w:lang w:val="hy-AM"/>
              </w:rPr>
              <w:t>ն</w:t>
            </w:r>
            <w:r>
              <w:rPr>
                <w:rFonts w:ascii="GHEA Grapalat" w:hAnsi="GHEA Grapalat" w:cs="Arial"/>
                <w:sz w:val="20"/>
                <w:szCs w:val="22"/>
                <w:lang w:val="hy-AM"/>
              </w:rPr>
              <w:t xml:space="preserve"> թույլատրելի սահման</w:t>
            </w:r>
            <w:r w:rsidRPr="008E70C2">
              <w:rPr>
                <w:rFonts w:ascii="GHEA Grapalat" w:hAnsi="GHEA Grapalat" w:cs="Arial"/>
                <w:sz w:val="20"/>
                <w:szCs w:val="22"/>
                <w:lang w:val="hy-AM"/>
              </w:rPr>
              <w:t xml:space="preserve"> 10% -ից 90%</w:t>
            </w:r>
          </w:p>
          <w:p w14:paraId="4D4A6421" w14:textId="77777777" w:rsidR="003406C5" w:rsidRPr="008E70C2" w:rsidRDefault="003406C5" w:rsidP="003406C5">
            <w:pPr>
              <w:rPr>
                <w:rFonts w:ascii="GHEA Grapalat" w:hAnsi="GHEA Grapalat" w:cs="Arial"/>
                <w:sz w:val="20"/>
                <w:szCs w:val="22"/>
                <w:lang w:val="hy-AM"/>
              </w:rPr>
            </w:pPr>
            <w:r w:rsidRPr="008E70C2">
              <w:rPr>
                <w:rFonts w:ascii="GHEA Grapalat" w:hAnsi="GHEA Grapalat" w:cs="Arial"/>
                <w:sz w:val="20"/>
                <w:szCs w:val="22"/>
                <w:lang w:val="hy-AM"/>
              </w:rPr>
              <w:t>Աշխատանքային ջերմաստիճանը-30°C-ից 60°C</w:t>
            </w:r>
          </w:p>
          <w:p w14:paraId="56C7F125" w14:textId="39F014F7" w:rsidR="003406C5" w:rsidRDefault="003406C5" w:rsidP="003406C5">
            <w:pPr>
              <w:jc w:val="both"/>
              <w:rPr>
                <w:rFonts w:ascii="GHEA Grapalat" w:hAnsi="GHEA Grapalat"/>
                <w:b/>
                <w:i/>
                <w:sz w:val="22"/>
                <w:lang w:val="hy-AM"/>
              </w:rPr>
            </w:pPr>
            <w:r w:rsidRPr="008E70C2">
              <w:rPr>
                <w:rFonts w:ascii="GHEA Grapalat" w:hAnsi="GHEA Grapalat" w:cs="Arial"/>
                <w:sz w:val="20"/>
                <w:szCs w:val="22"/>
                <w:lang w:val="hy-AM"/>
              </w:rPr>
              <w:t>Աջակցվող ծրագ</w:t>
            </w:r>
            <w:r>
              <w:rPr>
                <w:rFonts w:ascii="GHEA Grapalat" w:hAnsi="GHEA Grapalat" w:cs="Arial"/>
                <w:sz w:val="20"/>
                <w:szCs w:val="22"/>
                <w:lang w:val="hy-AM"/>
              </w:rPr>
              <w:t>ի</w:t>
            </w:r>
            <w:r w:rsidRPr="008E70C2">
              <w:rPr>
                <w:rFonts w:ascii="GHEA Grapalat" w:hAnsi="GHEA Grapalat" w:cs="Arial"/>
                <w:sz w:val="20"/>
                <w:szCs w:val="22"/>
                <w:lang w:val="hy-AM"/>
              </w:rPr>
              <w:t>ր</w:t>
            </w:r>
            <w:r>
              <w:rPr>
                <w:rFonts w:ascii="GHEA Grapalat" w:hAnsi="GHEA Grapalat" w:cs="Arial"/>
                <w:sz w:val="20"/>
                <w:szCs w:val="22"/>
                <w:lang w:val="hy-AM"/>
              </w:rPr>
              <w:t xml:space="preserve"> </w:t>
            </w:r>
            <w:r w:rsidRPr="008E70C2">
              <w:rPr>
                <w:rFonts w:ascii="GHEA Grapalat" w:hAnsi="GHEA Grapalat" w:cs="Arial"/>
                <w:sz w:val="20"/>
                <w:szCs w:val="22"/>
                <w:lang w:val="hy-AM"/>
              </w:rPr>
              <w:t>ZKBio</w:t>
            </w:r>
            <w:r w:rsidRPr="0091028A">
              <w:rPr>
                <w:rFonts w:ascii="GHEA Grapalat" w:hAnsi="GHEA Grapalat" w:cs="Arial"/>
                <w:sz w:val="20"/>
                <w:szCs w:val="22"/>
                <w:lang w:val="hy-AM"/>
              </w:rPr>
              <w:t>Time</w:t>
            </w:r>
          </w:p>
        </w:tc>
      </w:tr>
      <w:tr w:rsidR="003406C5" w14:paraId="7E1DE52E" w14:textId="77777777" w:rsidTr="00D47C5F">
        <w:tc>
          <w:tcPr>
            <w:tcW w:w="562" w:type="dxa"/>
            <w:vAlign w:val="center"/>
          </w:tcPr>
          <w:p w14:paraId="51D939CD" w14:textId="0514FEBA" w:rsidR="003406C5" w:rsidRPr="003406C5" w:rsidRDefault="003406C5" w:rsidP="003406C5">
            <w:pPr>
              <w:jc w:val="center"/>
              <w:rPr>
                <w:rFonts w:ascii="GHEA Grapalat" w:hAnsi="GHEA Grapalat"/>
                <w:sz w:val="22"/>
              </w:rPr>
            </w:pPr>
            <w:r w:rsidRPr="003406C5">
              <w:rPr>
                <w:rFonts w:ascii="GHEA Grapalat" w:hAnsi="GHEA Grapalat"/>
                <w:sz w:val="22"/>
              </w:rPr>
              <w:t>2</w:t>
            </w:r>
          </w:p>
        </w:tc>
        <w:tc>
          <w:tcPr>
            <w:tcW w:w="2410" w:type="dxa"/>
            <w:vAlign w:val="center"/>
          </w:tcPr>
          <w:p w14:paraId="158B401F" w14:textId="4A610C70" w:rsidR="003406C5" w:rsidRDefault="003406C5" w:rsidP="003406C5">
            <w:pPr>
              <w:jc w:val="both"/>
              <w:rPr>
                <w:rFonts w:ascii="GHEA Grapalat" w:hAnsi="GHEA Grapalat"/>
                <w:b/>
                <w:i/>
                <w:sz w:val="22"/>
                <w:lang w:val="hy-AM"/>
              </w:rPr>
            </w:pPr>
            <w:r>
              <w:rPr>
                <w:rFonts w:ascii="GHEA Grapalat" w:hAnsi="GHEA Grapalat" w:cs="Arial"/>
                <w:sz w:val="20"/>
                <w:szCs w:val="22"/>
                <w:lang w:val="hy-AM"/>
              </w:rPr>
              <w:t>Ծրագրային ապահովում</w:t>
            </w:r>
          </w:p>
        </w:tc>
        <w:tc>
          <w:tcPr>
            <w:tcW w:w="7552" w:type="dxa"/>
            <w:vAlign w:val="center"/>
          </w:tcPr>
          <w:p w14:paraId="0827142F" w14:textId="77777777" w:rsidR="003406C5" w:rsidRPr="00952308" w:rsidRDefault="003406C5" w:rsidP="003406C5">
            <w:pPr>
              <w:rPr>
                <w:rFonts w:ascii="GHEA Grapalat" w:hAnsi="GHEA Grapalat" w:cs="Arial"/>
                <w:sz w:val="20"/>
                <w:szCs w:val="22"/>
                <w:lang w:val="hy-AM"/>
              </w:rPr>
            </w:pPr>
            <w:r w:rsidRPr="00952308">
              <w:rPr>
                <w:rFonts w:ascii="GHEA Grapalat" w:hAnsi="GHEA Grapalat" w:cs="Arial"/>
                <w:sz w:val="20"/>
                <w:szCs w:val="22"/>
                <w:lang w:val="hy-AM"/>
              </w:rPr>
              <w:t>Նույնականացում` Մատնահետք / Դեմք / Ափ / RFID / Փին</w:t>
            </w:r>
          </w:p>
          <w:p w14:paraId="5E3E0D57" w14:textId="77777777" w:rsidR="003406C5" w:rsidRPr="00952308" w:rsidRDefault="003406C5" w:rsidP="003406C5">
            <w:pPr>
              <w:rPr>
                <w:rFonts w:ascii="GHEA Grapalat" w:hAnsi="GHEA Grapalat" w:cs="Arial"/>
                <w:sz w:val="20"/>
                <w:szCs w:val="22"/>
                <w:lang w:val="hy-AM"/>
              </w:rPr>
            </w:pPr>
            <w:r w:rsidRPr="00952308">
              <w:rPr>
                <w:rFonts w:ascii="GHEA Grapalat" w:hAnsi="GHEA Grapalat" w:cs="Arial"/>
                <w:sz w:val="20"/>
                <w:szCs w:val="22"/>
                <w:lang w:val="hy-AM"/>
              </w:rPr>
              <w:t>Մաքս. Աջակցված է</w:t>
            </w:r>
            <w:r w:rsidRPr="0091028A">
              <w:rPr>
                <w:rFonts w:ascii="GHEA Grapalat" w:hAnsi="GHEA Grapalat" w:cs="Arial"/>
                <w:sz w:val="20"/>
                <w:szCs w:val="22"/>
                <w:lang w:val="hy-AM"/>
              </w:rPr>
              <w:t xml:space="preserve"> </w:t>
            </w:r>
            <w:r w:rsidRPr="00952308">
              <w:rPr>
                <w:rFonts w:ascii="GHEA Grapalat" w:hAnsi="GHEA Grapalat" w:cs="Arial"/>
                <w:sz w:val="20"/>
                <w:szCs w:val="22"/>
                <w:lang w:val="hy-AM"/>
              </w:rPr>
              <w:t>500 սարք</w:t>
            </w:r>
          </w:p>
          <w:p w14:paraId="0D929A46" w14:textId="77777777" w:rsidR="003406C5" w:rsidRPr="00952308" w:rsidRDefault="003406C5" w:rsidP="003406C5">
            <w:pPr>
              <w:rPr>
                <w:rFonts w:ascii="GHEA Grapalat" w:hAnsi="GHEA Grapalat" w:cs="Arial"/>
                <w:sz w:val="20"/>
                <w:szCs w:val="22"/>
                <w:lang w:val="hy-AM"/>
              </w:rPr>
            </w:pPr>
            <w:r w:rsidRPr="00952308">
              <w:rPr>
                <w:rFonts w:ascii="GHEA Grapalat" w:hAnsi="GHEA Grapalat" w:cs="Arial"/>
                <w:sz w:val="20"/>
                <w:szCs w:val="22"/>
                <w:lang w:val="hy-AM"/>
              </w:rPr>
              <w:t>Տվյալների բազա` PostgreSQL (կանխադրված), MSSQLServer2005/2008/2012/2014/2016/2017/2019, MySQL 7.0 կամ ավելի բարձր,</w:t>
            </w:r>
          </w:p>
          <w:p w14:paraId="4C3536D6" w14:textId="77777777" w:rsidR="003406C5" w:rsidRPr="00952308" w:rsidRDefault="003406C5" w:rsidP="003406C5">
            <w:pPr>
              <w:rPr>
                <w:rFonts w:ascii="GHEA Grapalat" w:hAnsi="GHEA Grapalat" w:cs="Arial"/>
                <w:sz w:val="20"/>
                <w:szCs w:val="22"/>
              </w:rPr>
            </w:pPr>
            <w:r w:rsidRPr="00952308">
              <w:rPr>
                <w:rFonts w:ascii="GHEA Grapalat" w:hAnsi="GHEA Grapalat" w:cs="Arial"/>
                <w:sz w:val="20"/>
                <w:szCs w:val="22"/>
              </w:rPr>
              <w:t>Oracle 19c</w:t>
            </w:r>
          </w:p>
          <w:p w14:paraId="30858D8E" w14:textId="77777777" w:rsidR="003406C5" w:rsidRPr="00952308" w:rsidRDefault="003406C5" w:rsidP="003406C5">
            <w:pPr>
              <w:rPr>
                <w:rFonts w:ascii="GHEA Grapalat" w:hAnsi="GHEA Grapalat" w:cs="Arial"/>
                <w:sz w:val="20"/>
                <w:szCs w:val="22"/>
              </w:rPr>
            </w:pPr>
            <w:r w:rsidRPr="00952308">
              <w:rPr>
                <w:rFonts w:ascii="GHEA Grapalat" w:hAnsi="GHEA Grapalat" w:cs="Arial"/>
                <w:sz w:val="20"/>
                <w:szCs w:val="22"/>
              </w:rPr>
              <w:t>Աջակցված OS Windows Server (միայն 64 բիթ), Windows Server 2008 / 2008 R2 / 2012 / 2012 R2 / 2016 / 2019 / 2022,</w:t>
            </w:r>
          </w:p>
          <w:p w14:paraId="0E9443F3" w14:textId="77777777" w:rsidR="003406C5" w:rsidRPr="00952308" w:rsidRDefault="003406C5" w:rsidP="003406C5">
            <w:pPr>
              <w:rPr>
                <w:rFonts w:ascii="GHEA Grapalat" w:hAnsi="GHEA Grapalat" w:cs="Arial"/>
                <w:sz w:val="20"/>
                <w:szCs w:val="22"/>
              </w:rPr>
            </w:pPr>
            <w:r w:rsidRPr="00952308">
              <w:rPr>
                <w:rFonts w:ascii="GHEA Grapalat" w:hAnsi="GHEA Grapalat" w:cs="Arial"/>
                <w:sz w:val="20"/>
                <w:szCs w:val="22"/>
              </w:rPr>
              <w:t>Windows 8 / 8.1 / 10 / 11</w:t>
            </w:r>
          </w:p>
          <w:p w14:paraId="1A27A627" w14:textId="68FF8011" w:rsidR="003406C5" w:rsidRDefault="003406C5" w:rsidP="003406C5">
            <w:pPr>
              <w:jc w:val="both"/>
              <w:rPr>
                <w:rFonts w:ascii="GHEA Grapalat" w:hAnsi="GHEA Grapalat"/>
                <w:b/>
                <w:i/>
                <w:sz w:val="22"/>
                <w:lang w:val="hy-AM"/>
              </w:rPr>
            </w:pPr>
            <w:r w:rsidRPr="00952308">
              <w:rPr>
                <w:rFonts w:ascii="GHEA Grapalat" w:hAnsi="GHEA Grapalat" w:cs="Arial"/>
                <w:sz w:val="20"/>
                <w:szCs w:val="22"/>
              </w:rPr>
              <w:t>Առաջարկվող դիտարկիչներ Chrome 33+ / IE 11+ / Firefox 27+</w:t>
            </w:r>
          </w:p>
        </w:tc>
      </w:tr>
      <w:tr w:rsidR="003406C5" w:rsidRPr="0048528A" w14:paraId="5FC624C8" w14:textId="77777777" w:rsidTr="00D47C5F">
        <w:tc>
          <w:tcPr>
            <w:tcW w:w="562" w:type="dxa"/>
            <w:vAlign w:val="center"/>
          </w:tcPr>
          <w:p w14:paraId="17440629" w14:textId="117CDA40" w:rsidR="003406C5" w:rsidRPr="003406C5" w:rsidRDefault="003406C5" w:rsidP="003406C5">
            <w:pPr>
              <w:jc w:val="center"/>
              <w:rPr>
                <w:rFonts w:ascii="GHEA Grapalat" w:hAnsi="GHEA Grapalat"/>
                <w:sz w:val="22"/>
              </w:rPr>
            </w:pPr>
            <w:r w:rsidRPr="003406C5">
              <w:rPr>
                <w:rFonts w:ascii="GHEA Grapalat" w:hAnsi="GHEA Grapalat"/>
                <w:sz w:val="22"/>
              </w:rPr>
              <w:t>3</w:t>
            </w:r>
          </w:p>
        </w:tc>
        <w:tc>
          <w:tcPr>
            <w:tcW w:w="2410" w:type="dxa"/>
            <w:vAlign w:val="center"/>
          </w:tcPr>
          <w:p w14:paraId="27AD13DC" w14:textId="2CE0EE42" w:rsidR="003406C5" w:rsidRDefault="003406C5" w:rsidP="003406C5">
            <w:pPr>
              <w:jc w:val="both"/>
              <w:rPr>
                <w:rFonts w:ascii="GHEA Grapalat" w:hAnsi="GHEA Grapalat"/>
                <w:b/>
                <w:i/>
                <w:sz w:val="22"/>
                <w:lang w:val="hy-AM"/>
              </w:rPr>
            </w:pPr>
            <w:r>
              <w:rPr>
                <w:rFonts w:ascii="GHEA Grapalat" w:hAnsi="GHEA Grapalat" w:cs="Arial"/>
                <w:sz w:val="20"/>
                <w:szCs w:val="22"/>
                <w:lang w:val="hy-AM"/>
              </w:rPr>
              <w:t>Վերահսկիչ սարքի ձող</w:t>
            </w:r>
          </w:p>
        </w:tc>
        <w:tc>
          <w:tcPr>
            <w:tcW w:w="7552" w:type="dxa"/>
            <w:vAlign w:val="center"/>
          </w:tcPr>
          <w:p w14:paraId="35DFA4E8" w14:textId="4C212AE6" w:rsidR="003406C5" w:rsidRDefault="003406C5" w:rsidP="003406C5">
            <w:pPr>
              <w:jc w:val="both"/>
              <w:rPr>
                <w:rFonts w:ascii="GHEA Grapalat" w:hAnsi="GHEA Grapalat"/>
                <w:b/>
                <w:i/>
                <w:sz w:val="22"/>
                <w:lang w:val="hy-AM"/>
              </w:rPr>
            </w:pPr>
            <w:r>
              <w:rPr>
                <w:rFonts w:ascii="GHEA Grapalat" w:hAnsi="GHEA Grapalat" w:cs="Arial"/>
                <w:sz w:val="20"/>
                <w:szCs w:val="22"/>
                <w:lang w:val="hy-AM"/>
              </w:rPr>
              <w:t>Հարմարեցված հատուկ ալյումինե ձող վերահսկիչ սարքի ամրացման համար</w:t>
            </w:r>
          </w:p>
        </w:tc>
      </w:tr>
      <w:tr w:rsidR="003406C5" w:rsidRPr="0091028A" w14:paraId="53227250" w14:textId="77777777" w:rsidTr="00D47C5F">
        <w:tc>
          <w:tcPr>
            <w:tcW w:w="562" w:type="dxa"/>
            <w:vAlign w:val="center"/>
          </w:tcPr>
          <w:p w14:paraId="27F7260C" w14:textId="7DCD70F5" w:rsidR="003406C5" w:rsidRPr="003406C5" w:rsidRDefault="003406C5" w:rsidP="003406C5">
            <w:pPr>
              <w:jc w:val="center"/>
              <w:rPr>
                <w:rFonts w:ascii="GHEA Grapalat" w:hAnsi="GHEA Grapalat"/>
                <w:sz w:val="22"/>
              </w:rPr>
            </w:pPr>
            <w:r w:rsidRPr="003406C5">
              <w:rPr>
                <w:rFonts w:ascii="GHEA Grapalat" w:hAnsi="GHEA Grapalat"/>
                <w:sz w:val="22"/>
              </w:rPr>
              <w:t>4</w:t>
            </w:r>
          </w:p>
        </w:tc>
        <w:tc>
          <w:tcPr>
            <w:tcW w:w="2410" w:type="dxa"/>
            <w:vAlign w:val="center"/>
          </w:tcPr>
          <w:p w14:paraId="4F7B5F5E" w14:textId="2F7799FD" w:rsidR="003406C5" w:rsidRDefault="003406C5" w:rsidP="003406C5">
            <w:pPr>
              <w:jc w:val="both"/>
              <w:rPr>
                <w:rFonts w:ascii="GHEA Grapalat" w:hAnsi="GHEA Grapalat"/>
                <w:b/>
                <w:i/>
                <w:sz w:val="22"/>
                <w:lang w:val="hy-AM"/>
              </w:rPr>
            </w:pPr>
            <w:r w:rsidRPr="00B04DAD">
              <w:rPr>
                <w:rFonts w:ascii="GHEA Grapalat" w:hAnsi="GHEA Grapalat" w:cs="Arial"/>
                <w:sz w:val="20"/>
                <w:szCs w:val="22"/>
                <w:lang w:val="hy-AM"/>
              </w:rPr>
              <w:t>Անխափան սնուցման աղբյուր</w:t>
            </w:r>
          </w:p>
        </w:tc>
        <w:tc>
          <w:tcPr>
            <w:tcW w:w="7552" w:type="dxa"/>
            <w:vAlign w:val="center"/>
          </w:tcPr>
          <w:p w14:paraId="1A5B4FFC" w14:textId="24AC2F97" w:rsidR="003406C5" w:rsidRPr="00FB4DA8" w:rsidRDefault="003406C5" w:rsidP="003406C5">
            <w:pPr>
              <w:rPr>
                <w:rFonts w:ascii="GHEA Grapalat" w:hAnsi="GHEA Grapalat" w:cs="Arial"/>
                <w:sz w:val="20"/>
                <w:szCs w:val="22"/>
                <w:lang w:val="ru-RU"/>
              </w:rPr>
            </w:pPr>
            <w:r>
              <w:rPr>
                <w:rFonts w:ascii="GHEA Grapalat" w:hAnsi="GHEA Grapalat" w:cs="Arial"/>
                <w:sz w:val="20"/>
                <w:szCs w:val="22"/>
              </w:rPr>
              <w:t>Առնվազն</w:t>
            </w:r>
            <w:r w:rsidR="0091028A">
              <w:rPr>
                <w:rFonts w:ascii="GHEA Grapalat" w:hAnsi="GHEA Grapalat" w:cs="Arial"/>
                <w:sz w:val="20"/>
                <w:szCs w:val="22"/>
                <w:lang w:val="hy-AM"/>
              </w:rPr>
              <w:t xml:space="preserve"> 12 В </w:t>
            </w:r>
            <w:r w:rsidRPr="00C5762A">
              <w:rPr>
                <w:rFonts w:ascii="GHEA Grapalat" w:hAnsi="GHEA Grapalat" w:cs="Arial"/>
                <w:sz w:val="20"/>
                <w:szCs w:val="22"/>
                <w:lang w:val="hy-AM"/>
              </w:rPr>
              <w:t xml:space="preserve">6А    Блок бесперебойного питания  12В, 6 А  в пластиковом корпусе под АКБ 7 Ач   Uвх. AC 165-264 V, Uвых. DC 13.6 ± 0.2V, 4A (ном.)  </w:t>
            </w:r>
          </w:p>
          <w:p w14:paraId="4B067E27" w14:textId="77777777" w:rsidR="003406C5" w:rsidRDefault="003406C5" w:rsidP="003406C5">
            <w:pPr>
              <w:jc w:val="both"/>
              <w:rPr>
                <w:rFonts w:ascii="GHEA Grapalat" w:hAnsi="GHEA Grapalat"/>
                <w:b/>
                <w:i/>
                <w:sz w:val="22"/>
                <w:lang w:val="hy-AM"/>
              </w:rPr>
            </w:pPr>
          </w:p>
        </w:tc>
      </w:tr>
      <w:tr w:rsidR="003406C5" w:rsidRPr="0048528A" w14:paraId="528EC99A" w14:textId="77777777" w:rsidTr="00D47C5F">
        <w:tc>
          <w:tcPr>
            <w:tcW w:w="562" w:type="dxa"/>
            <w:vAlign w:val="center"/>
          </w:tcPr>
          <w:p w14:paraId="3BA22151" w14:textId="4D73718C" w:rsidR="003406C5" w:rsidRPr="003406C5" w:rsidRDefault="003406C5" w:rsidP="003406C5">
            <w:pPr>
              <w:jc w:val="center"/>
              <w:rPr>
                <w:rFonts w:ascii="GHEA Grapalat" w:hAnsi="GHEA Grapalat"/>
                <w:sz w:val="22"/>
              </w:rPr>
            </w:pPr>
            <w:r w:rsidRPr="003406C5">
              <w:rPr>
                <w:rFonts w:ascii="GHEA Grapalat" w:hAnsi="GHEA Grapalat"/>
                <w:sz w:val="22"/>
              </w:rPr>
              <w:t>5</w:t>
            </w:r>
          </w:p>
        </w:tc>
        <w:tc>
          <w:tcPr>
            <w:tcW w:w="2410" w:type="dxa"/>
            <w:vAlign w:val="center"/>
          </w:tcPr>
          <w:p w14:paraId="55E4F11F" w14:textId="3C183E8E" w:rsidR="003406C5" w:rsidRDefault="003406C5" w:rsidP="003406C5">
            <w:pPr>
              <w:jc w:val="both"/>
              <w:rPr>
                <w:rFonts w:ascii="GHEA Grapalat" w:hAnsi="GHEA Grapalat"/>
                <w:b/>
                <w:i/>
                <w:sz w:val="22"/>
                <w:lang w:val="hy-AM"/>
              </w:rPr>
            </w:pPr>
            <w:r w:rsidRPr="00C5762A">
              <w:rPr>
                <w:rFonts w:ascii="GHEA Grapalat" w:hAnsi="GHEA Grapalat" w:cs="Arial"/>
                <w:sz w:val="20"/>
                <w:szCs w:val="22"/>
                <w:lang w:val="hy-AM"/>
              </w:rPr>
              <w:t xml:space="preserve">Դոմոֆոն և </w:t>
            </w:r>
            <w:r w:rsidRPr="00B04DAD">
              <w:rPr>
                <w:rFonts w:ascii="GHEA Grapalat" w:hAnsi="GHEA Grapalat" w:cs="Arial"/>
                <w:sz w:val="20"/>
                <w:szCs w:val="22"/>
                <w:lang w:val="hy-AM"/>
              </w:rPr>
              <w:t>մոնիտոր</w:t>
            </w:r>
          </w:p>
        </w:tc>
        <w:tc>
          <w:tcPr>
            <w:tcW w:w="7552" w:type="dxa"/>
            <w:vAlign w:val="center"/>
          </w:tcPr>
          <w:p w14:paraId="0924966B" w14:textId="77777777" w:rsidR="003406C5" w:rsidRPr="00952308" w:rsidRDefault="003406C5" w:rsidP="003406C5">
            <w:pPr>
              <w:jc w:val="both"/>
              <w:rPr>
                <w:rFonts w:ascii="GHEA Grapalat" w:hAnsi="GHEA Grapalat" w:cs="Arial"/>
                <w:sz w:val="20"/>
                <w:szCs w:val="22"/>
                <w:lang w:val="hy-AM"/>
              </w:rPr>
            </w:pPr>
            <w:r w:rsidRPr="00952308">
              <w:rPr>
                <w:rFonts w:ascii="GHEA Grapalat" w:hAnsi="GHEA Grapalat" w:cs="Arial"/>
                <w:sz w:val="20"/>
                <w:szCs w:val="22"/>
                <w:lang w:val="hy-AM"/>
              </w:rPr>
              <w:t>Առնվազն Լայնանկյուն AHD1080P/2MP 3.2 մմ ոսպնյակներ, IR կտրվածքով, անկյուն 148°</w:t>
            </w:r>
          </w:p>
          <w:p w14:paraId="5BAB4FA0" w14:textId="77777777" w:rsidR="003406C5" w:rsidRPr="00952308" w:rsidRDefault="003406C5" w:rsidP="003406C5">
            <w:pPr>
              <w:jc w:val="both"/>
              <w:rPr>
                <w:rFonts w:ascii="GHEA Grapalat" w:hAnsi="GHEA Grapalat" w:cs="Arial"/>
                <w:sz w:val="20"/>
                <w:szCs w:val="22"/>
                <w:lang w:val="hy-AM"/>
              </w:rPr>
            </w:pPr>
            <w:r w:rsidRPr="00952308">
              <w:rPr>
                <w:rFonts w:ascii="GHEA Grapalat" w:hAnsi="GHEA Grapalat" w:cs="Arial"/>
                <w:sz w:val="20"/>
                <w:szCs w:val="22"/>
                <w:lang w:val="hy-AM"/>
              </w:rPr>
              <w:t>Գիշերային տեսլականով, ինֆրակարմիր LED5PCS</w:t>
            </w:r>
          </w:p>
          <w:p w14:paraId="561A9546" w14:textId="77777777" w:rsidR="003406C5" w:rsidRPr="00952308" w:rsidRDefault="003406C5" w:rsidP="003406C5">
            <w:pPr>
              <w:jc w:val="both"/>
              <w:rPr>
                <w:rFonts w:ascii="GHEA Grapalat" w:hAnsi="GHEA Grapalat" w:cs="Arial"/>
                <w:sz w:val="20"/>
                <w:szCs w:val="22"/>
                <w:lang w:val="hy-AM"/>
              </w:rPr>
            </w:pPr>
            <w:r w:rsidRPr="00952308">
              <w:rPr>
                <w:rFonts w:ascii="GHEA Grapalat" w:hAnsi="GHEA Grapalat" w:cs="Arial"/>
                <w:sz w:val="20"/>
                <w:szCs w:val="22"/>
                <w:lang w:val="hy-AM"/>
              </w:rPr>
              <w:t>Հարմար է տարբեր էլեկտրոնային կողպեքի համար</w:t>
            </w:r>
          </w:p>
          <w:p w14:paraId="54DD8AB3" w14:textId="77777777" w:rsidR="003406C5" w:rsidRPr="00952308" w:rsidRDefault="003406C5" w:rsidP="003406C5">
            <w:pPr>
              <w:jc w:val="both"/>
              <w:rPr>
                <w:rFonts w:ascii="GHEA Grapalat" w:hAnsi="GHEA Grapalat" w:cs="Arial"/>
                <w:sz w:val="20"/>
                <w:szCs w:val="22"/>
                <w:lang w:val="hy-AM"/>
              </w:rPr>
            </w:pPr>
            <w:r w:rsidRPr="00952308">
              <w:rPr>
                <w:rFonts w:ascii="GHEA Grapalat" w:hAnsi="GHEA Grapalat" w:cs="Arial"/>
                <w:sz w:val="20"/>
                <w:szCs w:val="22"/>
                <w:lang w:val="hy-AM"/>
              </w:rPr>
              <w:t>Ալյումինե համաձուլվածքի պատյան + Ապակի աջակցության անջատիչ ազդանշան 1080P-720P-CVBS-ից</w:t>
            </w:r>
          </w:p>
          <w:p w14:paraId="521EE0EC" w14:textId="77777777" w:rsidR="003406C5" w:rsidRPr="00C65C6A" w:rsidRDefault="003406C5" w:rsidP="003406C5">
            <w:pPr>
              <w:jc w:val="both"/>
              <w:rPr>
                <w:rFonts w:ascii="GHEA Grapalat" w:hAnsi="GHEA Grapalat" w:cs="Arial"/>
                <w:sz w:val="20"/>
                <w:szCs w:val="22"/>
                <w:lang w:val="hy-AM"/>
              </w:rPr>
            </w:pPr>
            <w:r w:rsidRPr="00C65C6A">
              <w:rPr>
                <w:rFonts w:ascii="GHEA Grapalat" w:hAnsi="GHEA Grapalat" w:cs="Arial"/>
                <w:sz w:val="20"/>
                <w:szCs w:val="22"/>
                <w:lang w:val="hy-AM"/>
              </w:rPr>
              <w:t xml:space="preserve">7" </w:t>
            </w:r>
            <w:r>
              <w:rPr>
                <w:rFonts w:ascii="GHEA Grapalat" w:hAnsi="GHEA Grapalat" w:cs="Arial"/>
                <w:sz w:val="20"/>
                <w:szCs w:val="22"/>
                <w:lang w:val="hy-AM"/>
              </w:rPr>
              <w:t>դույմ սենսորային էկրան</w:t>
            </w:r>
          </w:p>
          <w:p w14:paraId="05A7AD28" w14:textId="77777777" w:rsidR="003406C5" w:rsidRPr="00C65C6A" w:rsidRDefault="003406C5" w:rsidP="003406C5">
            <w:pPr>
              <w:jc w:val="both"/>
              <w:rPr>
                <w:rFonts w:ascii="GHEA Grapalat" w:hAnsi="GHEA Grapalat" w:cs="Arial"/>
                <w:sz w:val="20"/>
                <w:szCs w:val="22"/>
                <w:lang w:val="hy-AM"/>
              </w:rPr>
            </w:pPr>
            <w:r w:rsidRPr="00C65C6A">
              <w:rPr>
                <w:rFonts w:ascii="GHEA Grapalat" w:hAnsi="GHEA Grapalat" w:cs="Arial"/>
                <w:sz w:val="20"/>
                <w:szCs w:val="22"/>
                <w:lang w:val="hy-AM"/>
              </w:rPr>
              <w:t>2.4G Wifi միաց</w:t>
            </w:r>
            <w:r>
              <w:rPr>
                <w:rFonts w:ascii="GHEA Grapalat" w:hAnsi="GHEA Grapalat" w:cs="Arial"/>
                <w:sz w:val="20"/>
                <w:szCs w:val="22"/>
                <w:lang w:val="hy-AM"/>
              </w:rPr>
              <w:t>ում</w:t>
            </w:r>
            <w:r w:rsidRPr="00C65C6A">
              <w:rPr>
                <w:rFonts w:ascii="GHEA Grapalat" w:hAnsi="GHEA Grapalat" w:cs="Arial"/>
                <w:sz w:val="20"/>
                <w:szCs w:val="22"/>
                <w:lang w:val="hy-AM"/>
              </w:rPr>
              <w:t xml:space="preserve"> ինտերնետին</w:t>
            </w:r>
          </w:p>
          <w:p w14:paraId="0CAA8ED5" w14:textId="77777777" w:rsidR="003406C5" w:rsidRPr="0091028A" w:rsidRDefault="003406C5" w:rsidP="003406C5">
            <w:pPr>
              <w:jc w:val="both"/>
              <w:rPr>
                <w:rFonts w:ascii="GHEA Grapalat" w:hAnsi="GHEA Grapalat" w:cs="Arial"/>
                <w:sz w:val="20"/>
                <w:szCs w:val="22"/>
                <w:lang w:val="hy-AM"/>
              </w:rPr>
            </w:pPr>
            <w:r w:rsidRPr="0091028A">
              <w:rPr>
                <w:rFonts w:ascii="GHEA Grapalat" w:hAnsi="GHEA Grapalat" w:cs="Arial"/>
                <w:sz w:val="20"/>
                <w:szCs w:val="22"/>
                <w:lang w:val="hy-AM"/>
              </w:rPr>
              <w:lastRenderedPageBreak/>
              <w:t>Աշխատ</w:t>
            </w:r>
            <w:r>
              <w:rPr>
                <w:rFonts w:ascii="GHEA Grapalat" w:hAnsi="GHEA Grapalat" w:cs="Arial"/>
                <w:sz w:val="20"/>
                <w:szCs w:val="22"/>
                <w:lang w:val="hy-AM"/>
              </w:rPr>
              <w:t>ան</w:t>
            </w:r>
            <w:r w:rsidRPr="0091028A">
              <w:rPr>
                <w:rFonts w:ascii="GHEA Grapalat" w:hAnsi="GHEA Grapalat" w:cs="Arial"/>
                <w:sz w:val="20"/>
                <w:szCs w:val="22"/>
                <w:lang w:val="hy-AM"/>
              </w:rPr>
              <w:t>ք Tuya հավելվածի հետ</w:t>
            </w:r>
          </w:p>
          <w:p w14:paraId="063636CE" w14:textId="77777777" w:rsidR="003406C5" w:rsidRPr="0091028A" w:rsidRDefault="003406C5" w:rsidP="003406C5">
            <w:pPr>
              <w:jc w:val="both"/>
              <w:rPr>
                <w:rFonts w:ascii="GHEA Grapalat" w:hAnsi="GHEA Grapalat" w:cs="Arial"/>
                <w:sz w:val="20"/>
                <w:szCs w:val="22"/>
                <w:lang w:val="hy-AM"/>
              </w:rPr>
            </w:pPr>
            <w:r w:rsidRPr="0091028A">
              <w:rPr>
                <w:rFonts w:ascii="GHEA Grapalat" w:hAnsi="GHEA Grapalat" w:cs="Arial"/>
                <w:sz w:val="20"/>
                <w:szCs w:val="22"/>
                <w:lang w:val="hy-AM"/>
              </w:rPr>
              <w:t>AHD/TVI/CVI/CVBS վիդեո մուտքագրում</w:t>
            </w:r>
          </w:p>
          <w:p w14:paraId="68E143DE" w14:textId="77777777" w:rsidR="003406C5" w:rsidRPr="0091028A" w:rsidRDefault="003406C5" w:rsidP="003406C5">
            <w:pPr>
              <w:jc w:val="both"/>
              <w:rPr>
                <w:rFonts w:ascii="GHEA Grapalat" w:hAnsi="GHEA Grapalat" w:cs="Arial"/>
                <w:sz w:val="20"/>
                <w:szCs w:val="22"/>
                <w:lang w:val="hy-AM"/>
              </w:rPr>
            </w:pPr>
            <w:r w:rsidRPr="0091028A">
              <w:rPr>
                <w:rFonts w:ascii="GHEA Grapalat" w:hAnsi="GHEA Grapalat" w:cs="Arial"/>
                <w:sz w:val="20"/>
                <w:szCs w:val="22"/>
                <w:lang w:val="hy-AM"/>
              </w:rPr>
              <w:t xml:space="preserve">Աջակցում է </w:t>
            </w:r>
            <w:r>
              <w:rPr>
                <w:rFonts w:ascii="GHEA Grapalat" w:hAnsi="GHEA Grapalat" w:cs="Arial"/>
                <w:sz w:val="20"/>
                <w:szCs w:val="22"/>
                <w:lang w:val="hy-AM"/>
              </w:rPr>
              <w:t xml:space="preserve">առնվազն </w:t>
            </w:r>
            <w:r w:rsidRPr="0091028A">
              <w:rPr>
                <w:rFonts w:ascii="GHEA Grapalat" w:hAnsi="GHEA Grapalat" w:cs="Arial"/>
                <w:sz w:val="20"/>
                <w:szCs w:val="22"/>
                <w:lang w:val="hy-AM"/>
              </w:rPr>
              <w:t xml:space="preserve">128G SD Card Talking/Uplock/Monitoring/Internal calling / </w:t>
            </w:r>
            <w:r>
              <w:rPr>
                <w:rFonts w:ascii="GHEA Grapalat" w:hAnsi="GHEA Grapalat" w:cs="Arial"/>
                <w:sz w:val="20"/>
                <w:szCs w:val="22"/>
                <w:lang w:val="hy-AM"/>
              </w:rPr>
              <w:t>Զանգի փոխանցում</w:t>
            </w:r>
            <w:r w:rsidRPr="0091028A">
              <w:rPr>
                <w:rFonts w:ascii="GHEA Grapalat" w:hAnsi="GHEA Grapalat" w:cs="Arial"/>
                <w:sz w:val="20"/>
                <w:szCs w:val="22"/>
                <w:lang w:val="hy-AM"/>
              </w:rPr>
              <w:t xml:space="preserve"> Լուսանկարի շրջանակ և ժամացույց և ձայնային հաղորդագրություն Շարժման հայտնաբերում 4 ալիքով</w:t>
            </w:r>
          </w:p>
          <w:p w14:paraId="24F57CFB" w14:textId="77777777" w:rsidR="003406C5" w:rsidRPr="0091028A" w:rsidRDefault="003406C5" w:rsidP="003406C5">
            <w:pPr>
              <w:jc w:val="both"/>
              <w:rPr>
                <w:rFonts w:ascii="GHEA Grapalat" w:hAnsi="GHEA Grapalat" w:cs="Arial"/>
                <w:sz w:val="20"/>
                <w:szCs w:val="22"/>
                <w:lang w:val="hy-AM"/>
              </w:rPr>
            </w:pPr>
            <w:r w:rsidRPr="0091028A">
              <w:rPr>
                <w:rFonts w:ascii="GHEA Grapalat" w:hAnsi="GHEA Grapalat" w:cs="Arial"/>
                <w:sz w:val="20"/>
                <w:szCs w:val="22"/>
                <w:lang w:val="hy-AM"/>
              </w:rPr>
              <w:t xml:space="preserve">Ընտրության համար 3 </w:t>
            </w:r>
            <w:r w:rsidRPr="0091028A">
              <w:rPr>
                <w:rFonts w:ascii="Cambria Math" w:hAnsi="Cambria Math" w:cs="Cambria Math"/>
                <w:sz w:val="20"/>
                <w:szCs w:val="22"/>
                <w:lang w:val="hy-AM"/>
              </w:rPr>
              <w:t>​​</w:t>
            </w:r>
            <w:r w:rsidRPr="0091028A">
              <w:rPr>
                <w:rFonts w:ascii="GHEA Grapalat" w:hAnsi="GHEA Grapalat" w:cs="GHEA Grapalat"/>
                <w:sz w:val="20"/>
                <w:szCs w:val="22"/>
                <w:lang w:val="hy-AM"/>
              </w:rPr>
              <w:t>տարբեր</w:t>
            </w:r>
            <w:r w:rsidRPr="0091028A">
              <w:rPr>
                <w:rFonts w:ascii="GHEA Grapalat" w:hAnsi="GHEA Grapalat" w:cs="Arial"/>
                <w:sz w:val="20"/>
                <w:szCs w:val="22"/>
                <w:lang w:val="hy-AM"/>
              </w:rPr>
              <w:t xml:space="preserve"> </w:t>
            </w:r>
            <w:r w:rsidRPr="0091028A">
              <w:rPr>
                <w:rFonts w:ascii="GHEA Grapalat" w:hAnsi="GHEA Grapalat" w:cs="GHEA Grapalat"/>
                <w:sz w:val="20"/>
                <w:szCs w:val="22"/>
                <w:lang w:val="hy-AM"/>
              </w:rPr>
              <w:t>ոճերի</w:t>
            </w:r>
            <w:r w:rsidRPr="0091028A">
              <w:rPr>
                <w:rFonts w:ascii="GHEA Grapalat" w:hAnsi="GHEA Grapalat" w:cs="Arial"/>
                <w:sz w:val="20"/>
                <w:szCs w:val="22"/>
                <w:lang w:val="hy-AM"/>
              </w:rPr>
              <w:t xml:space="preserve"> </w:t>
            </w:r>
            <w:r w:rsidRPr="0091028A">
              <w:rPr>
                <w:rFonts w:ascii="GHEA Grapalat" w:hAnsi="GHEA Grapalat" w:cs="GHEA Grapalat"/>
                <w:sz w:val="20"/>
                <w:szCs w:val="22"/>
                <w:lang w:val="hy-AM"/>
              </w:rPr>
              <w:t>մենյու</w:t>
            </w:r>
          </w:p>
          <w:p w14:paraId="4B032427" w14:textId="78C88125" w:rsidR="003406C5" w:rsidRDefault="003406C5" w:rsidP="003406C5">
            <w:pPr>
              <w:jc w:val="both"/>
              <w:rPr>
                <w:rFonts w:ascii="GHEA Grapalat" w:hAnsi="GHEA Grapalat"/>
                <w:b/>
                <w:i/>
                <w:sz w:val="22"/>
                <w:lang w:val="hy-AM"/>
              </w:rPr>
            </w:pPr>
            <w:r w:rsidRPr="0091028A">
              <w:rPr>
                <w:rFonts w:ascii="GHEA Grapalat" w:hAnsi="GHEA Grapalat" w:cs="Arial"/>
                <w:sz w:val="20"/>
                <w:szCs w:val="22"/>
                <w:lang w:val="hy-AM"/>
              </w:rPr>
              <w:t>Աջակցում է 6 ներքին մոնիտոր, 2 զանգի վահանակ, 3 կողպեք և 2 տեսախցիկ / ահազանգ ABS պլաստիկ</w:t>
            </w:r>
          </w:p>
        </w:tc>
      </w:tr>
      <w:tr w:rsidR="003406C5" w:rsidRPr="0048528A" w14:paraId="43CE4A46" w14:textId="77777777" w:rsidTr="00D47C5F">
        <w:tc>
          <w:tcPr>
            <w:tcW w:w="562" w:type="dxa"/>
            <w:vAlign w:val="center"/>
          </w:tcPr>
          <w:p w14:paraId="39A50602" w14:textId="44284D82" w:rsidR="003406C5" w:rsidRPr="003406C5" w:rsidRDefault="003406C5" w:rsidP="003406C5">
            <w:pPr>
              <w:jc w:val="center"/>
              <w:rPr>
                <w:rFonts w:ascii="GHEA Grapalat" w:hAnsi="GHEA Grapalat"/>
                <w:sz w:val="22"/>
              </w:rPr>
            </w:pPr>
            <w:r w:rsidRPr="003406C5">
              <w:rPr>
                <w:rFonts w:ascii="GHEA Grapalat" w:hAnsi="GHEA Grapalat"/>
                <w:sz w:val="22"/>
              </w:rPr>
              <w:lastRenderedPageBreak/>
              <w:t>6</w:t>
            </w:r>
          </w:p>
        </w:tc>
        <w:tc>
          <w:tcPr>
            <w:tcW w:w="2410" w:type="dxa"/>
            <w:vAlign w:val="center"/>
          </w:tcPr>
          <w:p w14:paraId="0AE43CE4" w14:textId="3F0F7216" w:rsidR="003406C5" w:rsidRDefault="003406C5" w:rsidP="003406C5">
            <w:pPr>
              <w:jc w:val="both"/>
              <w:rPr>
                <w:rFonts w:ascii="GHEA Grapalat" w:hAnsi="GHEA Grapalat"/>
                <w:b/>
                <w:i/>
                <w:sz w:val="22"/>
                <w:lang w:val="hy-AM"/>
              </w:rPr>
            </w:pPr>
            <w:r w:rsidRPr="00B04DAD">
              <w:rPr>
                <w:rFonts w:ascii="GHEA Grapalat" w:hAnsi="GHEA Grapalat" w:cs="Arial"/>
                <w:sz w:val="20"/>
                <w:szCs w:val="22"/>
                <w:lang w:val="hy-AM"/>
              </w:rPr>
              <w:t>Հաստատուն սնուցման աղբյուր</w:t>
            </w:r>
          </w:p>
        </w:tc>
        <w:tc>
          <w:tcPr>
            <w:tcW w:w="7552" w:type="dxa"/>
            <w:vAlign w:val="center"/>
          </w:tcPr>
          <w:p w14:paraId="7100B936" w14:textId="4E988364" w:rsidR="003406C5" w:rsidRDefault="003406C5" w:rsidP="003406C5">
            <w:pPr>
              <w:jc w:val="both"/>
              <w:rPr>
                <w:rFonts w:ascii="GHEA Grapalat" w:hAnsi="GHEA Grapalat"/>
                <w:b/>
                <w:i/>
                <w:sz w:val="22"/>
                <w:lang w:val="hy-AM"/>
              </w:rPr>
            </w:pPr>
            <w:r w:rsidRPr="00781748">
              <w:rPr>
                <w:rFonts w:ascii="GHEA Grapalat" w:hAnsi="GHEA Grapalat" w:cs="Arial"/>
                <w:sz w:val="20"/>
                <w:szCs w:val="22"/>
                <w:lang w:val="hy-AM"/>
              </w:rPr>
              <w:t>Ստաբիլ սնուցման աղբյուր  առնվազն՝  IP67, լարումը  12 В,  1.5 А</w:t>
            </w:r>
            <w:r w:rsidRPr="001E4765">
              <w:rPr>
                <w:rFonts w:ascii="GHEA Grapalat" w:hAnsi="GHEA Grapalat" w:cs="Arial"/>
                <w:sz w:val="20"/>
                <w:szCs w:val="22"/>
                <w:lang w:val="hy-AM"/>
              </w:rPr>
              <w:t xml:space="preserve"> </w:t>
            </w:r>
          </w:p>
        </w:tc>
      </w:tr>
      <w:tr w:rsidR="003406C5" w:rsidRPr="0048528A" w14:paraId="6D2E5CCB" w14:textId="77777777" w:rsidTr="00D47C5F">
        <w:tc>
          <w:tcPr>
            <w:tcW w:w="562" w:type="dxa"/>
            <w:vAlign w:val="center"/>
          </w:tcPr>
          <w:p w14:paraId="07083B82" w14:textId="59324D17" w:rsidR="003406C5" w:rsidRPr="003406C5" w:rsidRDefault="003406C5" w:rsidP="003406C5">
            <w:pPr>
              <w:jc w:val="center"/>
              <w:rPr>
                <w:rFonts w:ascii="GHEA Grapalat" w:hAnsi="GHEA Grapalat"/>
                <w:sz w:val="22"/>
              </w:rPr>
            </w:pPr>
            <w:r w:rsidRPr="003406C5">
              <w:rPr>
                <w:rFonts w:ascii="GHEA Grapalat" w:hAnsi="GHEA Grapalat"/>
                <w:sz w:val="22"/>
              </w:rPr>
              <w:t>7</w:t>
            </w:r>
          </w:p>
        </w:tc>
        <w:tc>
          <w:tcPr>
            <w:tcW w:w="2410" w:type="dxa"/>
            <w:vAlign w:val="center"/>
          </w:tcPr>
          <w:p w14:paraId="61DF9F59" w14:textId="4BF58585" w:rsidR="003406C5" w:rsidRDefault="003406C5" w:rsidP="003406C5">
            <w:pPr>
              <w:jc w:val="both"/>
              <w:rPr>
                <w:rFonts w:ascii="GHEA Grapalat" w:hAnsi="GHEA Grapalat"/>
                <w:b/>
                <w:i/>
                <w:sz w:val="22"/>
                <w:lang w:val="hy-AM"/>
              </w:rPr>
            </w:pPr>
            <w:r w:rsidRPr="00B04DAD">
              <w:rPr>
                <w:rFonts w:ascii="GHEA Grapalat" w:hAnsi="GHEA Grapalat" w:cs="Arial"/>
                <w:sz w:val="20"/>
                <w:szCs w:val="22"/>
                <w:lang w:val="hy-AM"/>
              </w:rPr>
              <w:t>Մալուխ</w:t>
            </w:r>
            <w:r>
              <w:rPr>
                <w:rFonts w:ascii="GHEA Grapalat" w:hAnsi="GHEA Grapalat" w:cs="Arial"/>
                <w:sz w:val="20"/>
                <w:szCs w:val="22"/>
              </w:rPr>
              <w:t xml:space="preserve"> </w:t>
            </w:r>
          </w:p>
        </w:tc>
        <w:tc>
          <w:tcPr>
            <w:tcW w:w="7552" w:type="dxa"/>
            <w:vAlign w:val="center"/>
          </w:tcPr>
          <w:p w14:paraId="5AF11137" w14:textId="25101244" w:rsidR="003406C5" w:rsidRDefault="003406C5" w:rsidP="003406C5">
            <w:pPr>
              <w:jc w:val="both"/>
              <w:rPr>
                <w:rFonts w:ascii="GHEA Grapalat" w:hAnsi="GHEA Grapalat"/>
                <w:b/>
                <w:i/>
                <w:sz w:val="22"/>
                <w:lang w:val="hy-AM"/>
              </w:rPr>
            </w:pPr>
            <w:r>
              <w:rPr>
                <w:rFonts w:ascii="GHEA Grapalat" w:hAnsi="GHEA Grapalat" w:cs="Arial"/>
                <w:sz w:val="20"/>
                <w:szCs w:val="22"/>
                <w:lang w:val="hy-AM"/>
              </w:rPr>
              <w:t>Մ</w:t>
            </w:r>
            <w:r w:rsidRPr="00781748">
              <w:rPr>
                <w:rFonts w:ascii="GHEA Grapalat" w:hAnsi="GHEA Grapalat" w:cs="Arial"/>
                <w:sz w:val="20"/>
                <w:szCs w:val="22"/>
                <w:lang w:val="hy-AM"/>
              </w:rPr>
              <w:t>ալուխ/հաղորդալար/</w:t>
            </w:r>
            <w:r w:rsidRPr="00AD6FDC">
              <w:rPr>
                <w:rFonts w:ascii="GHEA Grapalat" w:hAnsi="GHEA Grapalat" w:cs="Arial"/>
                <w:sz w:val="20"/>
                <w:szCs w:val="22"/>
                <w:lang w:val="hy-AM"/>
              </w:rPr>
              <w:t xml:space="preserve">  F/UTP Cat5e</w:t>
            </w:r>
            <w:r>
              <w:rPr>
                <w:rFonts w:ascii="GHEA Grapalat" w:hAnsi="GHEA Grapalat" w:cs="Arial"/>
                <w:sz w:val="20"/>
                <w:szCs w:val="22"/>
                <w:lang w:val="hy-AM"/>
              </w:rPr>
              <w:t xml:space="preserve"> </w:t>
            </w:r>
            <w:r w:rsidRPr="00C65C6A">
              <w:rPr>
                <w:rFonts w:ascii="GHEA Grapalat" w:hAnsi="GHEA Grapalat" w:cs="Arial"/>
                <w:sz w:val="20"/>
                <w:szCs w:val="22"/>
                <w:lang w:val="hy-AM"/>
              </w:rPr>
              <w:t xml:space="preserve">CPR F50 </w:t>
            </w:r>
            <w:r>
              <w:rPr>
                <w:rFonts w:ascii="GHEA Grapalat" w:hAnsi="GHEA Grapalat" w:cs="Arial"/>
                <w:sz w:val="20"/>
                <w:szCs w:val="22"/>
                <w:lang w:val="hy-AM"/>
              </w:rPr>
              <w:t>4</w:t>
            </w:r>
            <w:r w:rsidRPr="00C65C6A">
              <w:rPr>
                <w:rFonts w:ascii="GHEA Grapalat" w:hAnsi="GHEA Grapalat" w:cs="Arial"/>
                <w:sz w:val="20"/>
                <w:szCs w:val="22"/>
                <w:lang w:val="hy-AM"/>
              </w:rPr>
              <w:t>PRS</w:t>
            </w:r>
            <w:r w:rsidRPr="00AD6FDC">
              <w:rPr>
                <w:rFonts w:ascii="GHEA Grapalat" w:hAnsi="GHEA Grapalat" w:cs="Arial"/>
                <w:sz w:val="20"/>
                <w:szCs w:val="22"/>
                <w:lang w:val="hy-AM"/>
              </w:rPr>
              <w:t xml:space="preserve"> РЕ 4x2x0.52   (արտաքին օգտագործման)</w:t>
            </w:r>
          </w:p>
        </w:tc>
      </w:tr>
      <w:tr w:rsidR="003406C5" w:rsidRPr="0048528A" w14:paraId="66B058C1" w14:textId="77777777" w:rsidTr="00D47C5F">
        <w:tc>
          <w:tcPr>
            <w:tcW w:w="562" w:type="dxa"/>
          </w:tcPr>
          <w:p w14:paraId="1999C6B7" w14:textId="77777777" w:rsidR="003406C5" w:rsidRDefault="003406C5" w:rsidP="003406C5">
            <w:pPr>
              <w:jc w:val="both"/>
              <w:rPr>
                <w:rFonts w:ascii="GHEA Grapalat" w:hAnsi="GHEA Grapalat"/>
                <w:b/>
                <w:i/>
                <w:sz w:val="22"/>
                <w:lang w:val="hy-AM"/>
              </w:rPr>
            </w:pPr>
          </w:p>
        </w:tc>
        <w:tc>
          <w:tcPr>
            <w:tcW w:w="2410" w:type="dxa"/>
            <w:vAlign w:val="center"/>
          </w:tcPr>
          <w:p w14:paraId="3B691107" w14:textId="74997119" w:rsidR="003406C5" w:rsidRDefault="003406C5" w:rsidP="003406C5">
            <w:pPr>
              <w:jc w:val="both"/>
              <w:rPr>
                <w:rFonts w:ascii="GHEA Grapalat" w:hAnsi="GHEA Grapalat"/>
                <w:b/>
                <w:i/>
                <w:sz w:val="22"/>
                <w:lang w:val="hy-AM"/>
              </w:rPr>
            </w:pPr>
            <w:r w:rsidRPr="00B04DAD">
              <w:rPr>
                <w:rFonts w:ascii="GHEA Grapalat" w:hAnsi="GHEA Grapalat" w:cs="Arial"/>
                <w:sz w:val="20"/>
                <w:szCs w:val="22"/>
                <w:lang w:val="hy-AM"/>
              </w:rPr>
              <w:t>Լրացուցիչ պահանջներ</w:t>
            </w:r>
          </w:p>
        </w:tc>
        <w:tc>
          <w:tcPr>
            <w:tcW w:w="7552" w:type="dxa"/>
            <w:vAlign w:val="center"/>
          </w:tcPr>
          <w:p w14:paraId="3D94C757" w14:textId="77777777" w:rsidR="003406C5" w:rsidRPr="00781748" w:rsidRDefault="003406C5" w:rsidP="003406C5">
            <w:pPr>
              <w:jc w:val="both"/>
              <w:rPr>
                <w:rFonts w:ascii="GHEA Grapalat" w:hAnsi="GHEA Grapalat" w:cs="Calibri"/>
                <w:sz w:val="20"/>
                <w:szCs w:val="22"/>
                <w:lang w:val="hy-AM"/>
              </w:rPr>
            </w:pPr>
            <w:r w:rsidRPr="00016695">
              <w:rPr>
                <w:rFonts w:ascii="GHEA Grapalat" w:hAnsi="GHEA Grapalat" w:cs="Calibri"/>
                <w:sz w:val="20"/>
                <w:szCs w:val="22"/>
                <w:lang w:val="hy-AM"/>
              </w:rPr>
              <w:t>Բոլոր սարքավորումները պետք է լինեն ինտեգրացված որպես մեկ միասնական ծրագրա-ապարատային համիլիր</w:t>
            </w:r>
            <w:r w:rsidRPr="00AD6FDC">
              <w:rPr>
                <w:rFonts w:ascii="GHEA Grapalat" w:hAnsi="GHEA Grapalat" w:cs="Calibri"/>
                <w:sz w:val="20"/>
                <w:szCs w:val="22"/>
                <w:lang w:val="hy-AM"/>
              </w:rPr>
              <w:t xml:space="preserve"> </w:t>
            </w:r>
            <w:r>
              <w:rPr>
                <w:rFonts w:ascii="GHEA Grapalat" w:hAnsi="GHEA Grapalat" w:cs="Calibri"/>
                <w:sz w:val="20"/>
                <w:szCs w:val="22"/>
                <w:lang w:val="hy-AM"/>
              </w:rPr>
              <w:t>համակարգ</w:t>
            </w:r>
            <w:r w:rsidRPr="00781748">
              <w:rPr>
                <w:rFonts w:ascii="GHEA Grapalat" w:hAnsi="GHEA Grapalat" w:cs="Calibri"/>
                <w:sz w:val="20"/>
                <w:szCs w:val="22"/>
                <w:lang w:val="hy-AM"/>
              </w:rPr>
              <w:t xml:space="preserve">, </w:t>
            </w:r>
            <w:r w:rsidRPr="00781748">
              <w:rPr>
                <w:rFonts w:ascii="GHEA Grapalat" w:hAnsi="GHEA Grapalat" w:cs="Calibri"/>
                <w:b/>
                <w:sz w:val="20"/>
                <w:szCs w:val="22"/>
                <w:lang w:val="hy-AM"/>
              </w:rPr>
              <w:t>պետք է լինեն չօգտագործված</w:t>
            </w:r>
            <w:r w:rsidRPr="00781748">
              <w:rPr>
                <w:rFonts w:ascii="GHEA Grapalat" w:hAnsi="GHEA Grapalat" w:cs="Calibri"/>
                <w:sz w:val="20"/>
                <w:szCs w:val="22"/>
                <w:lang w:val="hy-AM"/>
              </w:rPr>
              <w:t>:</w:t>
            </w:r>
          </w:p>
          <w:p w14:paraId="0FB026CE" w14:textId="77777777" w:rsidR="003406C5" w:rsidRPr="00AD6FDC" w:rsidRDefault="003406C5" w:rsidP="003406C5">
            <w:pPr>
              <w:jc w:val="both"/>
              <w:rPr>
                <w:rFonts w:ascii="GHEA Grapalat" w:hAnsi="GHEA Grapalat" w:cs="Calibri"/>
                <w:sz w:val="20"/>
                <w:szCs w:val="22"/>
                <w:lang w:val="hy-AM"/>
              </w:rPr>
            </w:pPr>
            <w:r w:rsidRPr="00016695">
              <w:rPr>
                <w:rFonts w:ascii="GHEA Grapalat" w:hAnsi="GHEA Grapalat" w:cs="Calibri"/>
                <w:sz w:val="20"/>
                <w:szCs w:val="22"/>
                <w:lang w:val="hy-AM"/>
              </w:rPr>
              <w:t>Համակարգը պետք է ներառի միացումները իրականացնելու համար անհրաժեշտ բոլոր մալուխները և փոխարկիչները:</w:t>
            </w:r>
            <w:r w:rsidRPr="00AD6FDC">
              <w:rPr>
                <w:rFonts w:ascii="GHEA Grapalat" w:hAnsi="GHEA Grapalat" w:cs="Calibri"/>
                <w:sz w:val="20"/>
                <w:szCs w:val="22"/>
                <w:lang w:val="hy-AM"/>
              </w:rPr>
              <w:t xml:space="preserve"> </w:t>
            </w:r>
            <w:r w:rsidRPr="00A44C30">
              <w:rPr>
                <w:rFonts w:ascii="GHEA Grapalat" w:hAnsi="GHEA Grapalat" w:cs="Calibri"/>
                <w:sz w:val="20"/>
                <w:szCs w:val="22"/>
                <w:lang w:val="hy-AM"/>
              </w:rPr>
              <w:t xml:space="preserve">Մոնտաժման համար անհրաժեշտ հարակից նյութերը՝  մալուխի և հաղորդալարերի ուղղորդիչ  ПВХ, հրակայուն, և այլ անհրաժեշտ պարագաներ, տրամադրում է </w:t>
            </w:r>
            <w:r w:rsidRPr="0091028A">
              <w:rPr>
                <w:rFonts w:ascii="GHEA Grapalat" w:hAnsi="GHEA Grapalat" w:cs="Calibri"/>
                <w:sz w:val="20"/>
                <w:szCs w:val="22"/>
                <w:lang w:val="hy-AM"/>
              </w:rPr>
              <w:t>Կատարողը</w:t>
            </w:r>
            <w:r w:rsidRPr="00AD6FDC">
              <w:rPr>
                <w:rFonts w:ascii="GHEA Grapalat" w:hAnsi="GHEA Grapalat" w:cs="Calibri"/>
                <w:sz w:val="20"/>
                <w:szCs w:val="22"/>
                <w:lang w:val="hy-AM"/>
              </w:rPr>
              <w:t>:</w:t>
            </w:r>
            <w:r w:rsidRPr="00016695">
              <w:rPr>
                <w:rFonts w:ascii="GHEA Grapalat" w:hAnsi="GHEA Grapalat" w:cs="Calibri"/>
                <w:sz w:val="20"/>
                <w:szCs w:val="22"/>
                <w:lang w:val="hy-AM"/>
              </w:rPr>
              <w:t xml:space="preserve"> Համակարգի տեղադրումը և գործարկումը պետք է իրականացվի մասնագետների կողմից:</w:t>
            </w:r>
          </w:p>
          <w:p w14:paraId="48BF1C60" w14:textId="73CD6A46" w:rsidR="003406C5" w:rsidRPr="00BC1BC4" w:rsidRDefault="003406C5" w:rsidP="003406C5">
            <w:pPr>
              <w:jc w:val="both"/>
              <w:rPr>
                <w:rFonts w:ascii="GHEA Grapalat" w:hAnsi="GHEA Grapalat"/>
                <w:b/>
                <w:i/>
                <w:sz w:val="28"/>
                <w:szCs w:val="28"/>
                <w:lang w:val="hy-AM"/>
              </w:rPr>
            </w:pPr>
            <w:r w:rsidRPr="00C86EC5">
              <w:rPr>
                <w:rFonts w:ascii="GHEA Grapalat" w:hAnsi="GHEA Grapalat" w:cs="Calibri"/>
                <w:b/>
                <w:sz w:val="20"/>
                <w:szCs w:val="22"/>
                <w:lang w:val="hy-AM"/>
              </w:rPr>
              <w:t xml:space="preserve"> </w:t>
            </w:r>
            <w:r w:rsidRPr="00BC1BC4">
              <w:rPr>
                <w:rFonts w:ascii="GHEA Grapalat" w:hAnsi="GHEA Grapalat" w:cs="Calibri"/>
                <w:b/>
                <w:sz w:val="28"/>
                <w:szCs w:val="28"/>
                <w:lang w:val="hy-AM"/>
              </w:rPr>
              <w:t>Սարքավորումածրագրային համակարգը պետք է ունենա առնվազն երկու տարի երաշխիքային սպասարկում</w:t>
            </w:r>
            <w:r w:rsidRPr="00BC1BC4">
              <w:rPr>
                <w:rFonts w:ascii="GHEA Grapalat" w:hAnsi="GHEA Grapalat" w:cs="Calibri"/>
                <w:sz w:val="28"/>
                <w:szCs w:val="28"/>
                <w:lang w:val="hy-AM"/>
              </w:rPr>
              <w:t>:</w:t>
            </w:r>
          </w:p>
        </w:tc>
      </w:tr>
    </w:tbl>
    <w:p w14:paraId="2954714A" w14:textId="77777777" w:rsidR="003406C5" w:rsidRDefault="003406C5" w:rsidP="003406C5">
      <w:pPr>
        <w:jc w:val="both"/>
        <w:rPr>
          <w:rFonts w:ascii="GHEA Grapalat" w:hAnsi="GHEA Grapalat"/>
          <w:b/>
          <w:i/>
          <w:sz w:val="22"/>
          <w:lang w:val="hy-AM"/>
        </w:rPr>
      </w:pPr>
    </w:p>
    <w:p w14:paraId="15160FB6" w14:textId="77777777" w:rsidR="003406C5" w:rsidRDefault="003406C5" w:rsidP="003406C5">
      <w:pPr>
        <w:jc w:val="both"/>
        <w:rPr>
          <w:rFonts w:ascii="GHEA Grapalat" w:hAnsi="GHEA Grapalat"/>
          <w:b/>
          <w:i/>
          <w:sz w:val="22"/>
          <w:lang w:val="hy-AM"/>
        </w:rPr>
      </w:pPr>
      <w:r w:rsidRPr="0091028A">
        <w:rPr>
          <w:rFonts w:ascii="GHEA Grapalat" w:hAnsi="GHEA Grapalat"/>
          <w:b/>
          <w:i/>
          <w:sz w:val="22"/>
          <w:lang w:val="hy-AM"/>
        </w:rPr>
        <w:t>Աշխատանքները պետք է կատարվեն</w:t>
      </w:r>
      <w:r w:rsidRPr="00781748">
        <w:rPr>
          <w:rFonts w:ascii="GHEA Grapalat" w:hAnsi="GHEA Grapalat"/>
          <w:b/>
          <w:i/>
          <w:sz w:val="22"/>
          <w:lang w:val="hy-AM"/>
        </w:rPr>
        <w:t xml:space="preserve"> </w:t>
      </w:r>
      <w:r w:rsidRPr="00AD6FDC">
        <w:rPr>
          <w:rFonts w:ascii="GHEA Grapalat" w:hAnsi="GHEA Grapalat"/>
          <w:b/>
          <w:i/>
          <w:sz w:val="22"/>
          <w:lang w:val="hy-AM"/>
        </w:rPr>
        <w:t xml:space="preserve"> </w:t>
      </w:r>
      <w:r w:rsidRPr="000C0D6B">
        <w:rPr>
          <w:rFonts w:ascii="GHEA Grapalat" w:hAnsi="GHEA Grapalat"/>
          <w:b/>
          <w:i/>
          <w:sz w:val="22"/>
          <w:lang w:val="hy-AM"/>
        </w:rPr>
        <w:t xml:space="preserve">և վերջնական վիճակում </w:t>
      </w:r>
      <w:r w:rsidRPr="0091028A">
        <w:rPr>
          <w:rFonts w:ascii="GHEA Grapalat" w:hAnsi="GHEA Grapalat"/>
          <w:b/>
          <w:i/>
          <w:sz w:val="22"/>
          <w:lang w:val="hy-AM"/>
        </w:rPr>
        <w:t xml:space="preserve">հանձնվեն </w:t>
      </w:r>
      <w:r w:rsidRPr="000C0D6B">
        <w:rPr>
          <w:rFonts w:ascii="GHEA Grapalat" w:hAnsi="GHEA Grapalat"/>
          <w:b/>
          <w:i/>
          <w:sz w:val="22"/>
          <w:lang w:val="hy-AM"/>
        </w:rPr>
        <w:t>պատվիրատուին առավելագույնը 35 օրվա ընթացքում:</w:t>
      </w:r>
    </w:p>
    <w:p w14:paraId="1540913C" w14:textId="77777777" w:rsidR="00BC1BC4" w:rsidRDefault="00BC1BC4" w:rsidP="003406C5">
      <w:pPr>
        <w:jc w:val="both"/>
        <w:rPr>
          <w:rFonts w:ascii="GHEA Grapalat" w:hAnsi="GHEA Grapalat"/>
          <w:b/>
          <w:i/>
          <w:sz w:val="22"/>
          <w:lang w:val="hy-AM"/>
        </w:rPr>
      </w:pPr>
    </w:p>
    <w:p w14:paraId="69105774" w14:textId="77777777" w:rsidR="00BC1BC4" w:rsidRDefault="00BC1BC4" w:rsidP="003406C5">
      <w:pPr>
        <w:jc w:val="both"/>
        <w:rPr>
          <w:rFonts w:ascii="GHEA Grapalat" w:hAnsi="GHEA Grapalat"/>
          <w:b/>
          <w:i/>
          <w:sz w:val="22"/>
          <w:lang w:val="hy-AM"/>
        </w:rPr>
      </w:pPr>
    </w:p>
    <w:p w14:paraId="0A657FC7" w14:textId="77777777" w:rsidR="003406C5" w:rsidRDefault="003406C5" w:rsidP="003406C5">
      <w:pPr>
        <w:jc w:val="both"/>
        <w:rPr>
          <w:rFonts w:ascii="GHEA Grapalat" w:hAnsi="GHEA Grapalat"/>
          <w:b/>
          <w:i/>
          <w:sz w:val="22"/>
          <w:lang w:val="hy-AM"/>
        </w:rPr>
      </w:pPr>
    </w:p>
    <w:p w14:paraId="1915A253" w14:textId="77777777" w:rsidR="00741042" w:rsidRPr="0042056D" w:rsidRDefault="00741042" w:rsidP="00741042">
      <w:pPr>
        <w:widowControl w:val="0"/>
        <w:tabs>
          <w:tab w:val="left" w:pos="567"/>
        </w:tabs>
        <w:autoSpaceDE w:val="0"/>
        <w:autoSpaceDN w:val="0"/>
        <w:adjustRightInd w:val="0"/>
        <w:spacing w:line="276" w:lineRule="auto"/>
        <w:rPr>
          <w:rFonts w:ascii="GHEA Grapalat" w:hAnsi="GHEA Grapalat"/>
          <w:b/>
          <w:lang w:val="lv-LV"/>
        </w:rPr>
      </w:pPr>
    </w:p>
    <w:tbl>
      <w:tblPr>
        <w:tblW w:w="0" w:type="auto"/>
        <w:tblInd w:w="1008" w:type="dxa"/>
        <w:tblLayout w:type="fixed"/>
        <w:tblLook w:val="0000" w:firstRow="0" w:lastRow="0" w:firstColumn="0" w:lastColumn="0" w:noHBand="0" w:noVBand="0"/>
      </w:tblPr>
      <w:tblGrid>
        <w:gridCol w:w="4199"/>
        <w:gridCol w:w="3817"/>
      </w:tblGrid>
      <w:tr w:rsidR="005602E9" w:rsidRPr="000078A5" w14:paraId="097B3740" w14:textId="77777777" w:rsidTr="00A357D9">
        <w:trPr>
          <w:trHeight w:val="2646"/>
        </w:trPr>
        <w:tc>
          <w:tcPr>
            <w:tcW w:w="4199" w:type="dxa"/>
          </w:tcPr>
          <w:p w14:paraId="796D65F1" w14:textId="77777777" w:rsidR="005602E9" w:rsidRPr="000078A5" w:rsidRDefault="005602E9" w:rsidP="00A357D9">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74ECD857" w14:textId="77777777" w:rsidR="005602E9" w:rsidRPr="0072782C" w:rsidRDefault="005602E9" w:rsidP="00A357D9">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3D34834F" w14:textId="77777777" w:rsidR="005602E9" w:rsidRPr="0072782C" w:rsidRDefault="005602E9" w:rsidP="00A357D9">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229E315D" w14:textId="77777777" w:rsidR="005602E9" w:rsidRPr="0072782C" w:rsidRDefault="005602E9" w:rsidP="00A357D9">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29D87116" w14:textId="77777777" w:rsidR="005602E9" w:rsidRPr="0072782C" w:rsidRDefault="005602E9" w:rsidP="00A357D9">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6F772A96" w14:textId="77777777" w:rsidR="005602E9" w:rsidRDefault="005602E9" w:rsidP="00A357D9">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2" w:history="1">
              <w:r w:rsidRPr="00372010">
                <w:rPr>
                  <w:rStyle w:val="Hyperlink"/>
                  <w:rFonts w:ascii="Sylfaen" w:hAnsi="Sylfaen"/>
                  <w:lang w:val="hy-AM"/>
                </w:rPr>
                <w:t>erqaxluys@yerevan.am</w:t>
              </w:r>
            </w:hyperlink>
          </w:p>
          <w:p w14:paraId="49A9B547" w14:textId="77777777" w:rsidR="005602E9" w:rsidRPr="0072782C" w:rsidRDefault="005602E9" w:rsidP="00A357D9">
            <w:pPr>
              <w:jc w:val="center"/>
              <w:rPr>
                <w:rFonts w:ascii="Arial LatArm" w:hAnsi="Arial LatArm" w:cs="Sylfaen"/>
                <w:bCs/>
                <w:sz w:val="20"/>
                <w:lang w:val="hy-AM"/>
              </w:rPr>
            </w:pPr>
          </w:p>
          <w:p w14:paraId="0E9C3724" w14:textId="77777777" w:rsidR="005602E9" w:rsidRPr="0072782C" w:rsidRDefault="005602E9" w:rsidP="00A357D9">
            <w:pPr>
              <w:jc w:val="center"/>
              <w:rPr>
                <w:rFonts w:ascii="Arial LatArm" w:hAnsi="Arial LatArm" w:cs="Sylfaen"/>
                <w:bCs/>
                <w:sz w:val="20"/>
                <w:lang w:val="hy-AM"/>
              </w:rPr>
            </w:pPr>
          </w:p>
          <w:p w14:paraId="19FC2B75" w14:textId="77777777" w:rsidR="005602E9" w:rsidRPr="0072782C" w:rsidRDefault="005602E9" w:rsidP="00A357D9">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7A1BF700" w14:textId="77777777" w:rsidR="005602E9" w:rsidRPr="00447CD5" w:rsidRDefault="005602E9" w:rsidP="00A357D9">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1DDFB07D" w14:textId="77777777" w:rsidR="005602E9" w:rsidRPr="00447CD5" w:rsidRDefault="005602E9" w:rsidP="00A357D9">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29827E0F" w14:textId="77777777" w:rsidR="005602E9" w:rsidRPr="000078A5" w:rsidRDefault="005602E9" w:rsidP="00A357D9">
            <w:pPr>
              <w:jc w:val="center"/>
              <w:rPr>
                <w:rFonts w:ascii="GHEA Grapalat" w:hAnsi="GHEA Grapalat"/>
                <w:sz w:val="20"/>
                <w:lang w:val="pt-BR"/>
              </w:rPr>
            </w:pPr>
            <w:r w:rsidRPr="00447CD5">
              <w:rPr>
                <w:rFonts w:ascii="Arial LatArm" w:hAnsi="Arial LatArm" w:cs="Sylfaen"/>
                <w:bCs/>
                <w:sz w:val="20"/>
                <w:lang w:val="hy-AM"/>
              </w:rPr>
              <w:t xml:space="preserve">                                       </w:t>
            </w:r>
            <w:r w:rsidRPr="00DF6EBB">
              <w:rPr>
                <w:rFonts w:ascii="Arial LatArm" w:hAnsi="Arial LatArm" w:cs="Sylfaen"/>
                <w:bCs/>
                <w:sz w:val="20"/>
              </w:rPr>
              <w:t>Î©î</w:t>
            </w:r>
          </w:p>
        </w:tc>
        <w:tc>
          <w:tcPr>
            <w:tcW w:w="3817" w:type="dxa"/>
          </w:tcPr>
          <w:p w14:paraId="0E2AC657" w14:textId="77777777" w:rsidR="005602E9" w:rsidRPr="000078A5" w:rsidRDefault="005602E9" w:rsidP="00A357D9">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1A07B69F" w14:textId="77777777" w:rsidR="005602E9" w:rsidRPr="000078A5" w:rsidRDefault="005602E9" w:rsidP="00A357D9">
            <w:pPr>
              <w:spacing w:line="360" w:lineRule="auto"/>
              <w:jc w:val="center"/>
              <w:rPr>
                <w:rFonts w:ascii="GHEA Grapalat" w:hAnsi="GHEA Grapalat"/>
                <w:b/>
                <w:sz w:val="20"/>
                <w:lang w:val="nb-NO"/>
              </w:rPr>
            </w:pPr>
          </w:p>
          <w:p w14:paraId="34F5C263" w14:textId="77777777" w:rsidR="005602E9" w:rsidRDefault="005602E9" w:rsidP="00A357D9">
            <w:pPr>
              <w:rPr>
                <w:rFonts w:ascii="GHEA Grapalat" w:hAnsi="GHEA Grapalat"/>
                <w:sz w:val="20"/>
                <w:lang w:val="pt-BR"/>
              </w:rPr>
            </w:pPr>
            <w:r w:rsidRPr="000078A5">
              <w:rPr>
                <w:rFonts w:ascii="GHEA Grapalat" w:hAnsi="GHEA Grapalat"/>
                <w:sz w:val="20"/>
                <w:lang w:val="pt-BR"/>
              </w:rPr>
              <w:t xml:space="preserve">       </w:t>
            </w:r>
          </w:p>
          <w:p w14:paraId="532F1486" w14:textId="77777777" w:rsidR="005602E9" w:rsidRDefault="005602E9" w:rsidP="00A357D9">
            <w:pPr>
              <w:rPr>
                <w:rFonts w:ascii="GHEA Grapalat" w:hAnsi="GHEA Grapalat"/>
                <w:sz w:val="20"/>
                <w:lang w:val="pt-BR"/>
              </w:rPr>
            </w:pPr>
          </w:p>
          <w:p w14:paraId="50333A3C" w14:textId="77777777" w:rsidR="005602E9" w:rsidRDefault="005602E9" w:rsidP="00A357D9">
            <w:pPr>
              <w:rPr>
                <w:rFonts w:ascii="GHEA Grapalat" w:hAnsi="GHEA Grapalat"/>
                <w:sz w:val="20"/>
                <w:lang w:val="pt-BR"/>
              </w:rPr>
            </w:pPr>
          </w:p>
          <w:p w14:paraId="584DFCAB" w14:textId="77777777" w:rsidR="005602E9" w:rsidRPr="0072782C" w:rsidRDefault="005602E9" w:rsidP="00A357D9">
            <w:pPr>
              <w:rPr>
                <w:rFonts w:ascii="Arial LatArm" w:hAnsi="Arial LatArm" w:cs="Sylfaen"/>
                <w:bCs/>
                <w:sz w:val="20"/>
                <w:lang w:val="pt-BR"/>
              </w:rPr>
            </w:pPr>
            <w:r w:rsidRPr="0072782C">
              <w:rPr>
                <w:rFonts w:ascii="Arial LatArm" w:hAnsi="Arial LatArm" w:cs="Sylfaen"/>
                <w:bCs/>
                <w:sz w:val="20"/>
                <w:lang w:val="pt-BR"/>
              </w:rPr>
              <w:t>¾É. ÷áëï.</w:t>
            </w:r>
          </w:p>
          <w:p w14:paraId="42E3030A" w14:textId="77777777" w:rsidR="005602E9" w:rsidRPr="0072782C" w:rsidRDefault="005602E9" w:rsidP="00A357D9">
            <w:pPr>
              <w:rPr>
                <w:rFonts w:ascii="Arial LatArm" w:hAnsi="Arial LatArm" w:cs="Sylfaen"/>
                <w:bCs/>
                <w:sz w:val="20"/>
                <w:lang w:val="pt-BR"/>
              </w:rPr>
            </w:pPr>
          </w:p>
          <w:p w14:paraId="19F86516" w14:textId="77777777" w:rsidR="005602E9" w:rsidRPr="0072782C" w:rsidRDefault="005602E9" w:rsidP="00A357D9">
            <w:pPr>
              <w:rPr>
                <w:rFonts w:ascii="Arial LatArm" w:hAnsi="Arial LatArm" w:cs="Sylfaen"/>
                <w:bCs/>
                <w:sz w:val="20"/>
                <w:lang w:val="pt-BR"/>
              </w:rPr>
            </w:pPr>
          </w:p>
          <w:p w14:paraId="694AB749" w14:textId="77777777" w:rsidR="005602E9" w:rsidRPr="000078A5" w:rsidRDefault="005602E9" w:rsidP="00A357D9">
            <w:pPr>
              <w:rPr>
                <w:rFonts w:ascii="GHEA Grapalat" w:hAnsi="GHEA Grapalat"/>
                <w:sz w:val="20"/>
                <w:lang w:val="pt-BR"/>
              </w:rPr>
            </w:pPr>
            <w:r w:rsidRPr="000078A5">
              <w:rPr>
                <w:rFonts w:ascii="GHEA Grapalat" w:hAnsi="GHEA Grapalat"/>
                <w:sz w:val="20"/>
                <w:lang w:val="pt-BR"/>
              </w:rPr>
              <w:t xml:space="preserve">         --------------------------------------------</w:t>
            </w:r>
          </w:p>
          <w:p w14:paraId="7266517F" w14:textId="77777777" w:rsidR="005602E9" w:rsidRPr="000078A5" w:rsidRDefault="005602E9" w:rsidP="00A357D9">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5A515724" w14:textId="77777777" w:rsidR="005602E9" w:rsidRPr="000078A5" w:rsidRDefault="005602E9" w:rsidP="00A357D9">
            <w:pPr>
              <w:rPr>
                <w:rFonts w:ascii="GHEA Grapalat" w:hAnsi="GHEA Grapalat"/>
                <w:sz w:val="16"/>
                <w:szCs w:val="16"/>
                <w:lang w:val="pt-BR"/>
              </w:rPr>
            </w:pPr>
            <w:r w:rsidRPr="000078A5">
              <w:rPr>
                <w:rFonts w:ascii="GHEA Grapalat" w:hAnsi="GHEA Grapalat"/>
                <w:sz w:val="16"/>
                <w:szCs w:val="16"/>
                <w:lang w:val="pt-BR"/>
              </w:rPr>
              <w:t xml:space="preserve">                                  </w:t>
            </w:r>
          </w:p>
          <w:p w14:paraId="7D88F064" w14:textId="77777777" w:rsidR="005602E9" w:rsidRPr="000078A5" w:rsidRDefault="005602E9" w:rsidP="00A357D9">
            <w:pPr>
              <w:rPr>
                <w:rFonts w:ascii="GHEA Grapalat" w:hAnsi="GHEA Grapalat"/>
                <w:b/>
                <w:sz w:val="20"/>
                <w:lang w:val="nb-NO"/>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tc>
      </w:tr>
    </w:tbl>
    <w:p w14:paraId="405110F2" w14:textId="77777777" w:rsidR="00741042" w:rsidRDefault="00741042" w:rsidP="00E04994">
      <w:pPr>
        <w:ind w:firstLine="567"/>
        <w:jc w:val="right"/>
        <w:rPr>
          <w:rFonts w:ascii="GHEA Grapalat" w:hAnsi="GHEA Grapalat"/>
          <w:i/>
          <w:lang w:val="hy-AM"/>
        </w:rPr>
      </w:pPr>
    </w:p>
    <w:p w14:paraId="0103FCAB" w14:textId="77777777" w:rsidR="00741042" w:rsidRDefault="00741042" w:rsidP="00E04994">
      <w:pPr>
        <w:ind w:firstLine="567"/>
        <w:jc w:val="right"/>
        <w:rPr>
          <w:rFonts w:ascii="GHEA Grapalat" w:hAnsi="GHEA Grapalat"/>
          <w:i/>
          <w:lang w:val="hy-AM"/>
        </w:rPr>
      </w:pPr>
    </w:p>
    <w:p w14:paraId="1100DD0D" w14:textId="77777777" w:rsidR="00741042" w:rsidRDefault="00741042" w:rsidP="00E04994">
      <w:pPr>
        <w:ind w:firstLine="567"/>
        <w:jc w:val="right"/>
        <w:rPr>
          <w:rFonts w:ascii="GHEA Grapalat" w:hAnsi="GHEA Grapalat"/>
          <w:i/>
          <w:lang w:val="hy-AM"/>
        </w:rPr>
      </w:pPr>
    </w:p>
    <w:p w14:paraId="692D06A6" w14:textId="77777777" w:rsidR="00741042" w:rsidRDefault="00741042" w:rsidP="00E04994">
      <w:pPr>
        <w:ind w:firstLine="567"/>
        <w:jc w:val="right"/>
        <w:rPr>
          <w:rFonts w:ascii="GHEA Grapalat" w:hAnsi="GHEA Grapalat"/>
          <w:i/>
          <w:lang w:val="hy-AM"/>
        </w:rPr>
      </w:pPr>
    </w:p>
    <w:p w14:paraId="7F650C38" w14:textId="77777777" w:rsidR="00741042" w:rsidRDefault="00741042" w:rsidP="00E04994">
      <w:pPr>
        <w:ind w:firstLine="567"/>
        <w:jc w:val="right"/>
        <w:rPr>
          <w:rFonts w:ascii="GHEA Grapalat" w:hAnsi="GHEA Grapalat"/>
          <w:i/>
          <w:lang w:val="hy-AM"/>
        </w:rPr>
      </w:pPr>
    </w:p>
    <w:p w14:paraId="6292B6E1" w14:textId="77777777" w:rsidR="00741042" w:rsidRDefault="00741042" w:rsidP="00E04994">
      <w:pPr>
        <w:ind w:firstLine="567"/>
        <w:jc w:val="right"/>
        <w:rPr>
          <w:rFonts w:ascii="GHEA Grapalat" w:hAnsi="GHEA Grapalat"/>
          <w:i/>
          <w:lang w:val="hy-AM"/>
        </w:rPr>
      </w:pPr>
    </w:p>
    <w:p w14:paraId="317EBD5E" w14:textId="77777777" w:rsidR="00741042" w:rsidRDefault="00741042" w:rsidP="00E04994">
      <w:pPr>
        <w:ind w:firstLine="567"/>
        <w:jc w:val="right"/>
        <w:rPr>
          <w:rFonts w:ascii="GHEA Grapalat" w:hAnsi="GHEA Grapalat"/>
          <w:i/>
          <w:lang w:val="hy-AM"/>
        </w:rPr>
      </w:pPr>
    </w:p>
    <w:p w14:paraId="6557DE1D" w14:textId="77777777" w:rsidR="000A72CA" w:rsidRDefault="000A72CA" w:rsidP="00E04994">
      <w:pPr>
        <w:ind w:firstLine="567"/>
        <w:jc w:val="right"/>
        <w:rPr>
          <w:rFonts w:ascii="GHEA Grapalat" w:hAnsi="GHEA Grapalat"/>
          <w:i/>
          <w:lang w:val="hy-AM"/>
        </w:rPr>
      </w:pPr>
    </w:p>
    <w:p w14:paraId="679C1A4C" w14:textId="77777777" w:rsidR="000A72CA" w:rsidRDefault="000A72CA" w:rsidP="00E04994">
      <w:pPr>
        <w:ind w:firstLine="567"/>
        <w:jc w:val="right"/>
        <w:rPr>
          <w:rFonts w:ascii="GHEA Grapalat" w:hAnsi="GHEA Grapalat"/>
          <w:i/>
          <w:lang w:val="hy-AM"/>
        </w:rPr>
        <w:sectPr w:rsidR="000A72CA" w:rsidSect="003406C5">
          <w:footnotePr>
            <w:pos w:val="beneathText"/>
          </w:footnotePr>
          <w:pgSz w:w="11906" w:h="16838" w:code="9"/>
          <w:pgMar w:top="533" w:right="709" w:bottom="720" w:left="663" w:header="561" w:footer="561" w:gutter="0"/>
          <w:cols w:space="720"/>
        </w:sectPr>
      </w:pPr>
    </w:p>
    <w:p w14:paraId="7AA6C8AC" w14:textId="75196A33" w:rsidR="00E04994" w:rsidRPr="00387ABC" w:rsidRDefault="00E04994" w:rsidP="00E04994">
      <w:pPr>
        <w:ind w:firstLine="567"/>
        <w:jc w:val="right"/>
        <w:rPr>
          <w:rFonts w:ascii="GHEA Grapalat" w:hAnsi="GHEA Grapalat" w:cs="Arial"/>
          <w:i/>
          <w:sz w:val="20"/>
          <w:szCs w:val="20"/>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w:t>
      </w:r>
      <w:r w:rsidR="00387ABC">
        <w:rPr>
          <w:rFonts w:ascii="GHEA Grapalat" w:hAnsi="GHEA Grapalat" w:cs="Arial"/>
          <w:i/>
          <w:sz w:val="20"/>
          <w:szCs w:val="20"/>
        </w:rPr>
        <w:t>1-2</w:t>
      </w:r>
    </w:p>
    <w:p w14:paraId="6B6D676B" w14:textId="77777777" w:rsidR="00E04994" w:rsidRPr="00FB1EC7" w:rsidRDefault="00E04994" w:rsidP="00E04994">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w:t>
      </w:r>
      <w:r>
        <w:rPr>
          <w:rFonts w:ascii="GHEA Grapalat" w:hAnsi="GHEA Grapalat"/>
          <w:i/>
          <w:sz w:val="20"/>
          <w:szCs w:val="20"/>
          <w:lang w:val="pt-BR"/>
        </w:rPr>
        <w:t>24</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F25544D" w14:textId="214538A3" w:rsidR="00E04994" w:rsidRDefault="00E04994" w:rsidP="00E04994">
      <w:pPr>
        <w:jc w:val="right"/>
        <w:rPr>
          <w:rFonts w:ascii="GHEA Grapalat" w:hAnsi="GHEA Grapalat" w:cs="Sylfaen"/>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8C0951">
        <w:rPr>
          <w:rFonts w:ascii="Sylfaen" w:hAnsi="Sylfaen"/>
          <w:b/>
          <w:sz w:val="22"/>
          <w:lang w:val="af-ZA"/>
        </w:rPr>
        <w:t>5</w:t>
      </w:r>
      <w:r>
        <w:rPr>
          <w:rFonts w:ascii="Sylfaen" w:hAnsi="Sylfaen"/>
          <w:b/>
          <w:sz w:val="22"/>
          <w:lang w:val="af-ZA"/>
        </w:rPr>
        <w:t xml:space="preserve"> </w:t>
      </w:r>
      <w:r w:rsidRPr="00FB1EC7">
        <w:rPr>
          <w:rFonts w:ascii="GHEA Grapalat" w:hAnsi="GHEA Grapalat" w:cs="Sylfaen"/>
          <w:i/>
          <w:sz w:val="20"/>
          <w:szCs w:val="20"/>
          <w:lang w:val="pt-BR"/>
        </w:rPr>
        <w:t>ծածկագրով պայմանագրի</w:t>
      </w:r>
    </w:p>
    <w:p w14:paraId="3620057C" w14:textId="77777777" w:rsidR="00E04994" w:rsidRDefault="00E04994" w:rsidP="00E04994">
      <w:pPr>
        <w:jc w:val="right"/>
        <w:rPr>
          <w:rFonts w:ascii="GHEA Grapalat" w:hAnsi="GHEA Grapalat" w:cs="Sylfaen"/>
          <w:i/>
          <w:sz w:val="20"/>
          <w:szCs w:val="20"/>
          <w:lang w:val="pt-BR"/>
        </w:rPr>
      </w:pPr>
    </w:p>
    <w:p w14:paraId="3C6352F5" w14:textId="77777777" w:rsidR="00E04994" w:rsidRPr="00BA0618" w:rsidRDefault="00E04994" w:rsidP="00E04994">
      <w:pPr>
        <w:jc w:val="center"/>
        <w:rPr>
          <w:rFonts w:ascii="GHEA Grapalat" w:hAnsi="GHEA Grapalat"/>
          <w:b/>
          <w:bCs/>
          <w:color w:val="000000"/>
          <w:lang w:val="ru-RU"/>
        </w:rPr>
      </w:pPr>
      <w:r w:rsidRPr="00BA0618">
        <w:rPr>
          <w:rFonts w:ascii="GHEA Grapalat" w:hAnsi="GHEA Grapalat"/>
          <w:b/>
          <w:bCs/>
          <w:color w:val="000000"/>
        </w:rPr>
        <w:t>ԾԱՎԱԼԱԹԵՐԹ-ՆԱԽԱՀԱՇԻՎ</w:t>
      </w:r>
    </w:p>
    <w:p w14:paraId="497265A2" w14:textId="77777777" w:rsidR="00E04994" w:rsidRPr="00A357D9" w:rsidRDefault="00E04994" w:rsidP="00E04994">
      <w:pPr>
        <w:jc w:val="right"/>
        <w:rPr>
          <w:rFonts w:ascii="GHEA Grapalat" w:hAnsi="GHEA Grapalat" w:cs="Arial"/>
          <w:i/>
          <w:sz w:val="2"/>
          <w:szCs w:val="20"/>
          <w:lang w:val="pt-BR"/>
        </w:rPr>
      </w:pPr>
    </w:p>
    <w:p w14:paraId="3366065D" w14:textId="323DD1C3" w:rsidR="00645D76" w:rsidRDefault="005602E9" w:rsidP="00387ABC">
      <w:pPr>
        <w:jc w:val="center"/>
        <w:rPr>
          <w:rFonts w:ascii="GHEA Grapalat" w:hAnsi="GHEA Grapalat" w:cs="Arial"/>
          <w:b/>
          <w:lang w:val="hy-AM"/>
        </w:rPr>
      </w:pPr>
      <w:r w:rsidRPr="005602E9">
        <w:rPr>
          <w:rFonts w:ascii="GHEA Grapalat" w:hAnsi="GHEA Grapalat" w:cs="Arial"/>
          <w:b/>
          <w:lang w:val="hy-AM"/>
        </w:rPr>
        <w:t>Երքաղլույս ՓԲԸ-ին 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աշխատանքների</w:t>
      </w:r>
    </w:p>
    <w:p w14:paraId="08A4FB09" w14:textId="77777777" w:rsidR="005602E9" w:rsidRDefault="005602E9" w:rsidP="00387ABC">
      <w:pPr>
        <w:jc w:val="center"/>
        <w:rPr>
          <w:rFonts w:ascii="GHEA Grapalat" w:hAnsi="GHEA Grapalat" w:cs="Arial"/>
          <w:b/>
          <w:lang w:val="hy-AM"/>
        </w:rPr>
      </w:pPr>
    </w:p>
    <w:tbl>
      <w:tblPr>
        <w:tblW w:w="10560" w:type="dxa"/>
        <w:tblLook w:val="04A0" w:firstRow="1" w:lastRow="0" w:firstColumn="1" w:lastColumn="0" w:noHBand="0" w:noVBand="1"/>
      </w:tblPr>
      <w:tblGrid>
        <w:gridCol w:w="641"/>
        <w:gridCol w:w="4316"/>
        <w:gridCol w:w="1284"/>
        <w:gridCol w:w="1204"/>
        <w:gridCol w:w="1348"/>
        <w:gridCol w:w="1767"/>
      </w:tblGrid>
      <w:tr w:rsidR="00753EF8" w14:paraId="34FC2F4F" w14:textId="77777777" w:rsidTr="00A357D9">
        <w:trPr>
          <w:trHeight w:val="499"/>
        </w:trPr>
        <w:tc>
          <w:tcPr>
            <w:tcW w:w="641" w:type="dxa"/>
            <w:tcBorders>
              <w:top w:val="single" w:sz="4" w:space="0" w:color="auto"/>
              <w:left w:val="single" w:sz="4" w:space="0" w:color="auto"/>
              <w:bottom w:val="nil"/>
              <w:right w:val="single" w:sz="4" w:space="0" w:color="auto"/>
            </w:tcBorders>
            <w:shd w:val="clear" w:color="auto" w:fill="auto"/>
            <w:noWrap/>
            <w:vAlign w:val="center"/>
            <w:hideMark/>
          </w:tcPr>
          <w:p w14:paraId="692A9F4C"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NN</w:t>
            </w:r>
          </w:p>
        </w:tc>
        <w:tc>
          <w:tcPr>
            <w:tcW w:w="4316" w:type="dxa"/>
            <w:tcBorders>
              <w:top w:val="single" w:sz="4" w:space="0" w:color="auto"/>
              <w:left w:val="nil"/>
              <w:bottom w:val="nil"/>
              <w:right w:val="single" w:sz="4" w:space="0" w:color="auto"/>
            </w:tcBorders>
            <w:shd w:val="clear" w:color="auto" w:fill="auto"/>
            <w:vAlign w:val="center"/>
            <w:hideMark/>
          </w:tcPr>
          <w:p w14:paraId="232E23D1" w14:textId="7CC3ECFE" w:rsidR="00753EF8" w:rsidRPr="00753EF8" w:rsidRDefault="00753EF8">
            <w:pPr>
              <w:jc w:val="center"/>
              <w:rPr>
                <w:rFonts w:ascii="GHEA Grapalat" w:hAnsi="GHEA Grapalat" w:cs="Calibri"/>
                <w:b/>
                <w:bCs/>
                <w:color w:val="000000"/>
                <w:sz w:val="22"/>
                <w:szCs w:val="22"/>
              </w:rPr>
            </w:pPr>
            <w:r w:rsidRPr="00753EF8">
              <w:rPr>
                <w:rFonts w:ascii="GHEA Grapalat" w:hAnsi="GHEA Grapalat" w:cs="Arial"/>
                <w:b/>
                <w:bCs/>
                <w:color w:val="000000"/>
                <w:sz w:val="22"/>
                <w:szCs w:val="22"/>
              </w:rPr>
              <w:t>Անվանումը</w:t>
            </w:r>
          </w:p>
        </w:tc>
        <w:tc>
          <w:tcPr>
            <w:tcW w:w="1284" w:type="dxa"/>
            <w:tcBorders>
              <w:top w:val="single" w:sz="4" w:space="0" w:color="auto"/>
              <w:left w:val="nil"/>
              <w:bottom w:val="nil"/>
              <w:right w:val="single" w:sz="4" w:space="0" w:color="auto"/>
            </w:tcBorders>
            <w:shd w:val="clear" w:color="auto" w:fill="auto"/>
            <w:vAlign w:val="center"/>
            <w:hideMark/>
          </w:tcPr>
          <w:p w14:paraId="3C20D068" w14:textId="77777777" w:rsidR="00753EF8" w:rsidRPr="00753EF8" w:rsidRDefault="00753EF8">
            <w:pPr>
              <w:jc w:val="center"/>
              <w:rPr>
                <w:rFonts w:ascii="GHEA Grapalat" w:hAnsi="GHEA Grapalat" w:cs="Calibri"/>
                <w:b/>
                <w:bCs/>
                <w:color w:val="000000"/>
                <w:sz w:val="22"/>
                <w:szCs w:val="22"/>
              </w:rPr>
            </w:pPr>
            <w:r w:rsidRPr="00753EF8">
              <w:rPr>
                <w:rFonts w:ascii="GHEA Grapalat" w:hAnsi="GHEA Grapalat" w:cs="Arial"/>
                <w:b/>
                <w:bCs/>
                <w:color w:val="000000"/>
                <w:sz w:val="22"/>
                <w:szCs w:val="22"/>
              </w:rPr>
              <w:t>Չափի</w:t>
            </w:r>
            <w:r w:rsidRPr="00753EF8">
              <w:rPr>
                <w:rFonts w:ascii="GHEA Grapalat" w:hAnsi="GHEA Grapalat" w:cs="Calibri"/>
                <w:b/>
                <w:bCs/>
                <w:color w:val="000000"/>
                <w:sz w:val="22"/>
                <w:szCs w:val="22"/>
              </w:rPr>
              <w:t xml:space="preserve"> </w:t>
            </w:r>
            <w:r w:rsidRPr="00753EF8">
              <w:rPr>
                <w:rFonts w:ascii="GHEA Grapalat" w:hAnsi="GHEA Grapalat" w:cs="Arial"/>
                <w:b/>
                <w:bCs/>
                <w:color w:val="000000"/>
                <w:sz w:val="22"/>
                <w:szCs w:val="22"/>
              </w:rPr>
              <w:t>միավոր</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14:paraId="51E80A8F" w14:textId="77777777" w:rsidR="00753EF8" w:rsidRPr="00753EF8" w:rsidRDefault="00753EF8">
            <w:pPr>
              <w:jc w:val="center"/>
              <w:rPr>
                <w:rFonts w:ascii="GHEA Grapalat" w:hAnsi="GHEA Grapalat" w:cs="Calibri"/>
                <w:b/>
                <w:bCs/>
                <w:color w:val="000000"/>
                <w:sz w:val="22"/>
                <w:szCs w:val="22"/>
              </w:rPr>
            </w:pPr>
            <w:r w:rsidRPr="00753EF8">
              <w:rPr>
                <w:rFonts w:ascii="GHEA Grapalat" w:hAnsi="GHEA Grapalat" w:cs="Arial"/>
                <w:b/>
                <w:bCs/>
                <w:color w:val="000000"/>
                <w:sz w:val="22"/>
                <w:szCs w:val="22"/>
              </w:rPr>
              <w:t>Քանակը</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4DE9F58D" w14:textId="26ED838A" w:rsidR="00753EF8" w:rsidRPr="00753EF8" w:rsidRDefault="00753EF8">
            <w:pPr>
              <w:jc w:val="center"/>
              <w:rPr>
                <w:rFonts w:ascii="GHEA Grapalat" w:hAnsi="GHEA Grapalat" w:cs="Calibri"/>
                <w:b/>
                <w:bCs/>
                <w:color w:val="000000"/>
                <w:sz w:val="22"/>
                <w:szCs w:val="22"/>
              </w:rPr>
            </w:pPr>
            <w:r w:rsidRPr="00753EF8">
              <w:rPr>
                <w:rFonts w:ascii="GHEA Grapalat" w:hAnsi="GHEA Grapalat" w:cs="Arial"/>
                <w:b/>
                <w:bCs/>
                <w:color w:val="000000"/>
                <w:sz w:val="22"/>
                <w:szCs w:val="22"/>
              </w:rPr>
              <w:t>Միավորի արժեքը</w:t>
            </w:r>
            <w:r w:rsidRPr="00753EF8">
              <w:rPr>
                <w:rFonts w:ascii="GHEA Grapalat" w:hAnsi="GHEA Grapalat" w:cs="Calibri"/>
                <w:b/>
                <w:bCs/>
                <w:color w:val="000000"/>
                <w:sz w:val="22"/>
                <w:szCs w:val="22"/>
              </w:rPr>
              <w:t xml:space="preserve"> </w:t>
            </w:r>
            <w:r w:rsidRPr="00753EF8">
              <w:rPr>
                <w:rFonts w:ascii="GHEA Grapalat" w:hAnsi="GHEA Grapalat" w:cs="Calibri"/>
                <w:b/>
                <w:bCs/>
                <w:color w:val="000000"/>
                <w:sz w:val="22"/>
                <w:szCs w:val="22"/>
              </w:rPr>
              <w:br/>
            </w:r>
            <w:r w:rsidRPr="00753EF8">
              <w:rPr>
                <w:rFonts w:ascii="GHEA Grapalat" w:hAnsi="GHEA Grapalat" w:cs="Arial"/>
                <w:b/>
                <w:bCs/>
                <w:color w:val="000000"/>
                <w:sz w:val="22"/>
                <w:szCs w:val="22"/>
              </w:rPr>
              <w:t>ՀՀ</w:t>
            </w:r>
            <w:r w:rsidRPr="00753EF8">
              <w:rPr>
                <w:rFonts w:ascii="GHEA Grapalat" w:hAnsi="GHEA Grapalat" w:cs="Calibri"/>
                <w:b/>
                <w:bCs/>
                <w:color w:val="000000"/>
                <w:sz w:val="22"/>
                <w:szCs w:val="22"/>
              </w:rPr>
              <w:t xml:space="preserve"> </w:t>
            </w:r>
            <w:r w:rsidRPr="00753EF8">
              <w:rPr>
                <w:rFonts w:ascii="GHEA Grapalat" w:hAnsi="GHEA Grapalat" w:cs="Arial"/>
                <w:b/>
                <w:bCs/>
                <w:color w:val="000000"/>
                <w:sz w:val="22"/>
                <w:szCs w:val="22"/>
              </w:rPr>
              <w:t>դրամ</w:t>
            </w:r>
          </w:p>
        </w:tc>
        <w:tc>
          <w:tcPr>
            <w:tcW w:w="1767" w:type="dxa"/>
            <w:tcBorders>
              <w:top w:val="single" w:sz="4" w:space="0" w:color="auto"/>
              <w:left w:val="nil"/>
              <w:bottom w:val="single" w:sz="4" w:space="0" w:color="auto"/>
              <w:right w:val="single" w:sz="4" w:space="0" w:color="auto"/>
            </w:tcBorders>
            <w:shd w:val="clear" w:color="auto" w:fill="auto"/>
            <w:vAlign w:val="center"/>
            <w:hideMark/>
          </w:tcPr>
          <w:p w14:paraId="53BB6B55" w14:textId="77777777" w:rsidR="00753EF8" w:rsidRPr="00753EF8" w:rsidRDefault="00753EF8">
            <w:pPr>
              <w:jc w:val="center"/>
              <w:rPr>
                <w:rFonts w:ascii="GHEA Grapalat" w:hAnsi="GHEA Grapalat" w:cs="Arial"/>
                <w:b/>
                <w:bCs/>
                <w:color w:val="000000"/>
                <w:sz w:val="22"/>
                <w:szCs w:val="22"/>
              </w:rPr>
            </w:pPr>
            <w:r w:rsidRPr="00753EF8">
              <w:rPr>
                <w:rFonts w:ascii="GHEA Grapalat" w:hAnsi="GHEA Grapalat" w:cs="Arial"/>
                <w:b/>
                <w:bCs/>
                <w:color w:val="000000"/>
                <w:sz w:val="22"/>
                <w:szCs w:val="22"/>
              </w:rPr>
              <w:t>Ընդամենը</w:t>
            </w:r>
          </w:p>
          <w:p w14:paraId="237E07C1" w14:textId="13197C1F" w:rsidR="00753EF8" w:rsidRPr="00753EF8" w:rsidRDefault="00753EF8">
            <w:pPr>
              <w:jc w:val="center"/>
              <w:rPr>
                <w:rFonts w:ascii="GHEA Grapalat" w:hAnsi="GHEA Grapalat" w:cs="Calibri"/>
                <w:b/>
                <w:bCs/>
                <w:color w:val="000000"/>
                <w:sz w:val="22"/>
                <w:szCs w:val="22"/>
              </w:rPr>
            </w:pPr>
            <w:r w:rsidRPr="00753EF8">
              <w:rPr>
                <w:rFonts w:ascii="GHEA Grapalat" w:hAnsi="GHEA Grapalat" w:cs="Arial"/>
                <w:b/>
                <w:bCs/>
                <w:color w:val="000000"/>
                <w:sz w:val="22"/>
                <w:szCs w:val="22"/>
              </w:rPr>
              <w:t>ՀՀ</w:t>
            </w:r>
            <w:r w:rsidRPr="00753EF8">
              <w:rPr>
                <w:rFonts w:ascii="GHEA Grapalat" w:hAnsi="GHEA Grapalat" w:cs="Calibri"/>
                <w:b/>
                <w:bCs/>
                <w:color w:val="000000"/>
                <w:sz w:val="22"/>
                <w:szCs w:val="22"/>
              </w:rPr>
              <w:t xml:space="preserve"> </w:t>
            </w:r>
            <w:r w:rsidRPr="00753EF8">
              <w:rPr>
                <w:rFonts w:ascii="GHEA Grapalat" w:hAnsi="GHEA Grapalat" w:cs="Arial"/>
                <w:b/>
                <w:bCs/>
                <w:color w:val="000000"/>
                <w:sz w:val="22"/>
                <w:szCs w:val="22"/>
              </w:rPr>
              <w:t>դրամ</w:t>
            </w:r>
          </w:p>
        </w:tc>
      </w:tr>
      <w:tr w:rsidR="00753EF8" w14:paraId="7A6C2326" w14:textId="77777777" w:rsidTr="00A357D9">
        <w:trPr>
          <w:trHeight w:val="313"/>
        </w:trPr>
        <w:tc>
          <w:tcPr>
            <w:tcW w:w="6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FCC61" w14:textId="58117874"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1</w:t>
            </w:r>
          </w:p>
        </w:tc>
        <w:tc>
          <w:tcPr>
            <w:tcW w:w="4316" w:type="dxa"/>
            <w:tcBorders>
              <w:top w:val="single" w:sz="4" w:space="0" w:color="auto"/>
              <w:left w:val="nil"/>
              <w:bottom w:val="single" w:sz="4" w:space="0" w:color="auto"/>
              <w:right w:val="single" w:sz="4" w:space="0" w:color="auto"/>
            </w:tcBorders>
            <w:shd w:val="clear" w:color="auto" w:fill="auto"/>
            <w:vAlign w:val="center"/>
            <w:hideMark/>
          </w:tcPr>
          <w:p w14:paraId="7840878B"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Ժամանակը վերահսկող սարք SpeedFace M4</w:t>
            </w:r>
          </w:p>
        </w:tc>
        <w:tc>
          <w:tcPr>
            <w:tcW w:w="1284" w:type="dxa"/>
            <w:tcBorders>
              <w:top w:val="single" w:sz="4" w:space="0" w:color="auto"/>
              <w:left w:val="nil"/>
              <w:bottom w:val="single" w:sz="4" w:space="0" w:color="auto"/>
              <w:right w:val="single" w:sz="4" w:space="0" w:color="auto"/>
            </w:tcBorders>
            <w:shd w:val="clear" w:color="000000" w:fill="FFFFFF"/>
            <w:vAlign w:val="center"/>
            <w:hideMark/>
          </w:tcPr>
          <w:p w14:paraId="5E9CC552"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3F4AD54C" w14:textId="77777777" w:rsidR="00753EF8" w:rsidRPr="00753EF8" w:rsidRDefault="00753EF8" w:rsidP="00CB6D25">
            <w:pPr>
              <w:jc w:val="center"/>
              <w:rPr>
                <w:rFonts w:ascii="GHEA Grapalat" w:hAnsi="GHEA Grapalat" w:cs="Calibri"/>
              </w:rPr>
            </w:pPr>
            <w:r w:rsidRPr="00753EF8">
              <w:rPr>
                <w:rFonts w:ascii="GHEA Grapalat" w:hAnsi="GHEA Grapalat" w:cs="Calibri"/>
              </w:rPr>
              <w:t>6</w:t>
            </w:r>
          </w:p>
        </w:tc>
        <w:tc>
          <w:tcPr>
            <w:tcW w:w="1348" w:type="dxa"/>
            <w:tcBorders>
              <w:top w:val="nil"/>
              <w:left w:val="nil"/>
              <w:bottom w:val="single" w:sz="4" w:space="0" w:color="auto"/>
              <w:right w:val="single" w:sz="4" w:space="0" w:color="auto"/>
            </w:tcBorders>
            <w:shd w:val="clear" w:color="000000" w:fill="FFFFFF"/>
            <w:noWrap/>
            <w:vAlign w:val="center"/>
            <w:hideMark/>
          </w:tcPr>
          <w:p w14:paraId="34E59DC6" w14:textId="6BD9E495" w:rsidR="00753EF8" w:rsidRPr="00753EF8" w:rsidRDefault="00753EF8" w:rsidP="00CB6D25">
            <w:pPr>
              <w:jc w:val="center"/>
              <w:rPr>
                <w:rFonts w:ascii="GHEA Grapalat" w:hAnsi="GHEA Grapalat" w:cs="Calibri"/>
              </w:rPr>
            </w:pPr>
            <w:r w:rsidRPr="00753EF8">
              <w:rPr>
                <w:rFonts w:ascii="GHEA Grapalat" w:hAnsi="GHEA Grapalat" w:cs="Calibri"/>
              </w:rPr>
              <w:t>179,167</w:t>
            </w:r>
          </w:p>
        </w:tc>
        <w:tc>
          <w:tcPr>
            <w:tcW w:w="1767" w:type="dxa"/>
            <w:tcBorders>
              <w:top w:val="nil"/>
              <w:left w:val="nil"/>
              <w:bottom w:val="single" w:sz="4" w:space="0" w:color="auto"/>
              <w:right w:val="single" w:sz="4" w:space="0" w:color="auto"/>
            </w:tcBorders>
            <w:shd w:val="clear" w:color="000000" w:fill="FFFFFF"/>
            <w:noWrap/>
            <w:vAlign w:val="center"/>
            <w:hideMark/>
          </w:tcPr>
          <w:p w14:paraId="67E2949C" w14:textId="21231082" w:rsidR="00753EF8" w:rsidRPr="00753EF8" w:rsidRDefault="00753EF8" w:rsidP="00CB6D25">
            <w:pPr>
              <w:jc w:val="center"/>
              <w:rPr>
                <w:rFonts w:ascii="GHEA Grapalat" w:hAnsi="GHEA Grapalat" w:cs="Calibri"/>
              </w:rPr>
            </w:pPr>
            <w:r w:rsidRPr="00753EF8">
              <w:rPr>
                <w:rFonts w:ascii="GHEA Grapalat" w:hAnsi="GHEA Grapalat" w:cs="Calibri"/>
              </w:rPr>
              <w:t>1,075,000</w:t>
            </w:r>
          </w:p>
        </w:tc>
      </w:tr>
      <w:tr w:rsidR="00753EF8" w14:paraId="1E2E0D75" w14:textId="77777777" w:rsidTr="00A357D9">
        <w:trPr>
          <w:trHeight w:val="263"/>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218D5A06"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2</w:t>
            </w:r>
          </w:p>
        </w:tc>
        <w:tc>
          <w:tcPr>
            <w:tcW w:w="4316" w:type="dxa"/>
            <w:tcBorders>
              <w:top w:val="nil"/>
              <w:left w:val="nil"/>
              <w:bottom w:val="single" w:sz="4" w:space="0" w:color="auto"/>
              <w:right w:val="single" w:sz="4" w:space="0" w:color="auto"/>
            </w:tcBorders>
            <w:shd w:val="clear" w:color="auto" w:fill="auto"/>
            <w:vAlign w:val="center"/>
            <w:hideMark/>
          </w:tcPr>
          <w:p w14:paraId="46C35D57"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Ծրագրային ապահովում</w:t>
            </w:r>
          </w:p>
        </w:tc>
        <w:tc>
          <w:tcPr>
            <w:tcW w:w="1284" w:type="dxa"/>
            <w:tcBorders>
              <w:top w:val="nil"/>
              <w:left w:val="nil"/>
              <w:bottom w:val="single" w:sz="4" w:space="0" w:color="auto"/>
              <w:right w:val="single" w:sz="4" w:space="0" w:color="auto"/>
            </w:tcBorders>
            <w:shd w:val="clear" w:color="000000" w:fill="FFFFFF"/>
            <w:vAlign w:val="center"/>
            <w:hideMark/>
          </w:tcPr>
          <w:p w14:paraId="4FE09F2E"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774799F9" w14:textId="77777777" w:rsidR="00753EF8" w:rsidRPr="00753EF8" w:rsidRDefault="00753EF8" w:rsidP="00CB6D25">
            <w:pPr>
              <w:jc w:val="center"/>
              <w:rPr>
                <w:rFonts w:ascii="GHEA Grapalat" w:hAnsi="GHEA Grapalat" w:cs="Calibri"/>
              </w:rPr>
            </w:pPr>
            <w:r w:rsidRPr="00753EF8">
              <w:rPr>
                <w:rFonts w:ascii="GHEA Grapalat" w:hAnsi="GHEA Grapalat" w:cs="Calibri"/>
              </w:rPr>
              <w:t>1</w:t>
            </w:r>
          </w:p>
        </w:tc>
        <w:tc>
          <w:tcPr>
            <w:tcW w:w="1348" w:type="dxa"/>
            <w:tcBorders>
              <w:top w:val="nil"/>
              <w:left w:val="nil"/>
              <w:bottom w:val="single" w:sz="4" w:space="0" w:color="auto"/>
              <w:right w:val="single" w:sz="4" w:space="0" w:color="auto"/>
            </w:tcBorders>
            <w:shd w:val="clear" w:color="000000" w:fill="FFFFFF"/>
            <w:noWrap/>
            <w:vAlign w:val="center"/>
            <w:hideMark/>
          </w:tcPr>
          <w:p w14:paraId="10EAE5BD" w14:textId="593D0E23" w:rsidR="00753EF8" w:rsidRPr="00753EF8" w:rsidRDefault="00753EF8" w:rsidP="00CB6D25">
            <w:pPr>
              <w:jc w:val="center"/>
              <w:rPr>
                <w:rFonts w:ascii="GHEA Grapalat" w:hAnsi="GHEA Grapalat" w:cs="Calibri"/>
              </w:rPr>
            </w:pPr>
            <w:r w:rsidRPr="00753EF8">
              <w:rPr>
                <w:rFonts w:ascii="GHEA Grapalat" w:hAnsi="GHEA Grapalat" w:cs="Calibri"/>
              </w:rPr>
              <w:t>1,000,000</w:t>
            </w:r>
          </w:p>
        </w:tc>
        <w:tc>
          <w:tcPr>
            <w:tcW w:w="1767" w:type="dxa"/>
            <w:tcBorders>
              <w:top w:val="nil"/>
              <w:left w:val="nil"/>
              <w:bottom w:val="single" w:sz="4" w:space="0" w:color="auto"/>
              <w:right w:val="single" w:sz="4" w:space="0" w:color="auto"/>
            </w:tcBorders>
            <w:shd w:val="clear" w:color="000000" w:fill="FFFFFF"/>
            <w:noWrap/>
            <w:vAlign w:val="center"/>
            <w:hideMark/>
          </w:tcPr>
          <w:p w14:paraId="1E7C35F0" w14:textId="1654366D" w:rsidR="00753EF8" w:rsidRPr="00753EF8" w:rsidRDefault="00753EF8" w:rsidP="00CB6D25">
            <w:pPr>
              <w:jc w:val="center"/>
              <w:rPr>
                <w:rFonts w:ascii="GHEA Grapalat" w:hAnsi="GHEA Grapalat" w:cs="Calibri"/>
              </w:rPr>
            </w:pPr>
            <w:r w:rsidRPr="00753EF8">
              <w:rPr>
                <w:rFonts w:ascii="GHEA Grapalat" w:hAnsi="GHEA Grapalat" w:cs="Calibri"/>
              </w:rPr>
              <w:t>1,000,000</w:t>
            </w:r>
          </w:p>
        </w:tc>
      </w:tr>
      <w:tr w:rsidR="00753EF8" w14:paraId="4B0B9CAC" w14:textId="77777777" w:rsidTr="00A357D9">
        <w:trPr>
          <w:trHeight w:val="21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67C7101A"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3</w:t>
            </w:r>
          </w:p>
        </w:tc>
        <w:tc>
          <w:tcPr>
            <w:tcW w:w="4316" w:type="dxa"/>
            <w:tcBorders>
              <w:top w:val="nil"/>
              <w:left w:val="nil"/>
              <w:bottom w:val="single" w:sz="4" w:space="0" w:color="auto"/>
              <w:right w:val="single" w:sz="4" w:space="0" w:color="auto"/>
            </w:tcBorders>
            <w:shd w:val="clear" w:color="auto" w:fill="auto"/>
            <w:vAlign w:val="center"/>
            <w:hideMark/>
          </w:tcPr>
          <w:p w14:paraId="5AC1A40A"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Վերահսկիչ սարքի ձող</w:t>
            </w:r>
          </w:p>
        </w:tc>
        <w:tc>
          <w:tcPr>
            <w:tcW w:w="1284" w:type="dxa"/>
            <w:tcBorders>
              <w:top w:val="nil"/>
              <w:left w:val="nil"/>
              <w:bottom w:val="single" w:sz="4" w:space="0" w:color="auto"/>
              <w:right w:val="single" w:sz="4" w:space="0" w:color="auto"/>
            </w:tcBorders>
            <w:shd w:val="clear" w:color="000000" w:fill="FFFFFF"/>
            <w:vAlign w:val="center"/>
            <w:hideMark/>
          </w:tcPr>
          <w:p w14:paraId="51BEF15E"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253E85E8" w14:textId="77777777" w:rsidR="00753EF8" w:rsidRPr="00753EF8" w:rsidRDefault="00753EF8" w:rsidP="00CB6D25">
            <w:pPr>
              <w:jc w:val="center"/>
              <w:rPr>
                <w:rFonts w:ascii="GHEA Grapalat" w:hAnsi="GHEA Grapalat" w:cs="Calibri"/>
              </w:rPr>
            </w:pPr>
            <w:r w:rsidRPr="00753EF8">
              <w:rPr>
                <w:rFonts w:ascii="GHEA Grapalat" w:hAnsi="GHEA Grapalat" w:cs="Calibri"/>
              </w:rPr>
              <w:t>2</w:t>
            </w:r>
          </w:p>
        </w:tc>
        <w:tc>
          <w:tcPr>
            <w:tcW w:w="1348" w:type="dxa"/>
            <w:tcBorders>
              <w:top w:val="nil"/>
              <w:left w:val="nil"/>
              <w:bottom w:val="single" w:sz="4" w:space="0" w:color="auto"/>
              <w:right w:val="single" w:sz="4" w:space="0" w:color="auto"/>
            </w:tcBorders>
            <w:shd w:val="clear" w:color="000000" w:fill="FFFFFF"/>
            <w:noWrap/>
            <w:vAlign w:val="center"/>
            <w:hideMark/>
          </w:tcPr>
          <w:p w14:paraId="6AA3D831" w14:textId="37B8A1AE" w:rsidR="00753EF8" w:rsidRPr="00753EF8" w:rsidRDefault="00753EF8" w:rsidP="00CB6D25">
            <w:pPr>
              <w:jc w:val="center"/>
              <w:rPr>
                <w:rFonts w:ascii="GHEA Grapalat" w:hAnsi="GHEA Grapalat" w:cs="Calibri"/>
              </w:rPr>
            </w:pPr>
            <w:r w:rsidRPr="00753EF8">
              <w:rPr>
                <w:rFonts w:ascii="GHEA Grapalat" w:hAnsi="GHEA Grapalat" w:cs="Calibri"/>
              </w:rPr>
              <w:t>12,500</w:t>
            </w:r>
          </w:p>
        </w:tc>
        <w:tc>
          <w:tcPr>
            <w:tcW w:w="1767" w:type="dxa"/>
            <w:tcBorders>
              <w:top w:val="nil"/>
              <w:left w:val="nil"/>
              <w:bottom w:val="single" w:sz="4" w:space="0" w:color="auto"/>
              <w:right w:val="single" w:sz="4" w:space="0" w:color="auto"/>
            </w:tcBorders>
            <w:shd w:val="clear" w:color="000000" w:fill="FFFFFF"/>
            <w:noWrap/>
            <w:vAlign w:val="center"/>
            <w:hideMark/>
          </w:tcPr>
          <w:p w14:paraId="2AA9B182" w14:textId="411F5EE3" w:rsidR="00753EF8" w:rsidRPr="00753EF8" w:rsidRDefault="00753EF8" w:rsidP="00CB6D25">
            <w:pPr>
              <w:jc w:val="center"/>
              <w:rPr>
                <w:rFonts w:ascii="GHEA Grapalat" w:hAnsi="GHEA Grapalat" w:cs="Calibri"/>
              </w:rPr>
            </w:pPr>
            <w:r w:rsidRPr="00753EF8">
              <w:rPr>
                <w:rFonts w:ascii="GHEA Grapalat" w:hAnsi="GHEA Grapalat" w:cs="Calibri"/>
              </w:rPr>
              <w:t>25,000</w:t>
            </w:r>
          </w:p>
        </w:tc>
      </w:tr>
      <w:tr w:rsidR="00753EF8" w14:paraId="3DFF156A" w14:textId="77777777" w:rsidTr="00A357D9">
        <w:trPr>
          <w:trHeight w:val="171"/>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17864129"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4</w:t>
            </w:r>
          </w:p>
        </w:tc>
        <w:tc>
          <w:tcPr>
            <w:tcW w:w="4316" w:type="dxa"/>
            <w:tcBorders>
              <w:top w:val="nil"/>
              <w:left w:val="nil"/>
              <w:bottom w:val="single" w:sz="4" w:space="0" w:color="auto"/>
              <w:right w:val="single" w:sz="4" w:space="0" w:color="auto"/>
            </w:tcBorders>
            <w:shd w:val="clear" w:color="auto" w:fill="auto"/>
            <w:vAlign w:val="center"/>
            <w:hideMark/>
          </w:tcPr>
          <w:p w14:paraId="147E9119"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Անխափան սնուցման աղբյուր</w:t>
            </w:r>
          </w:p>
        </w:tc>
        <w:tc>
          <w:tcPr>
            <w:tcW w:w="1284" w:type="dxa"/>
            <w:tcBorders>
              <w:top w:val="nil"/>
              <w:left w:val="nil"/>
              <w:bottom w:val="single" w:sz="4" w:space="0" w:color="auto"/>
              <w:right w:val="single" w:sz="4" w:space="0" w:color="auto"/>
            </w:tcBorders>
            <w:shd w:val="clear" w:color="000000" w:fill="FFFFFF"/>
            <w:vAlign w:val="center"/>
            <w:hideMark/>
          </w:tcPr>
          <w:p w14:paraId="56911F55"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186BE303" w14:textId="77777777" w:rsidR="00753EF8" w:rsidRPr="00753EF8" w:rsidRDefault="00753EF8" w:rsidP="00CB6D25">
            <w:pPr>
              <w:jc w:val="center"/>
              <w:rPr>
                <w:rFonts w:ascii="GHEA Grapalat" w:hAnsi="GHEA Grapalat" w:cs="Calibri"/>
              </w:rPr>
            </w:pPr>
            <w:r w:rsidRPr="00753EF8">
              <w:rPr>
                <w:rFonts w:ascii="GHEA Grapalat" w:hAnsi="GHEA Grapalat" w:cs="Calibri"/>
              </w:rPr>
              <w:t>1</w:t>
            </w:r>
          </w:p>
        </w:tc>
        <w:tc>
          <w:tcPr>
            <w:tcW w:w="1348" w:type="dxa"/>
            <w:tcBorders>
              <w:top w:val="nil"/>
              <w:left w:val="nil"/>
              <w:bottom w:val="single" w:sz="4" w:space="0" w:color="auto"/>
              <w:right w:val="single" w:sz="4" w:space="0" w:color="auto"/>
            </w:tcBorders>
            <w:shd w:val="clear" w:color="000000" w:fill="FFFFFF"/>
            <w:noWrap/>
            <w:vAlign w:val="center"/>
            <w:hideMark/>
          </w:tcPr>
          <w:p w14:paraId="7DF0A97A" w14:textId="6B87F9A9" w:rsidR="00753EF8" w:rsidRPr="00753EF8" w:rsidRDefault="00753EF8" w:rsidP="00CB6D25">
            <w:pPr>
              <w:jc w:val="center"/>
              <w:rPr>
                <w:rFonts w:ascii="GHEA Grapalat" w:hAnsi="GHEA Grapalat" w:cs="Calibri"/>
              </w:rPr>
            </w:pPr>
            <w:r w:rsidRPr="00753EF8">
              <w:rPr>
                <w:rFonts w:ascii="GHEA Grapalat" w:hAnsi="GHEA Grapalat" w:cs="Calibri"/>
              </w:rPr>
              <w:t>16,667</w:t>
            </w:r>
          </w:p>
        </w:tc>
        <w:tc>
          <w:tcPr>
            <w:tcW w:w="1767" w:type="dxa"/>
            <w:tcBorders>
              <w:top w:val="nil"/>
              <w:left w:val="nil"/>
              <w:bottom w:val="single" w:sz="4" w:space="0" w:color="auto"/>
              <w:right w:val="single" w:sz="4" w:space="0" w:color="auto"/>
            </w:tcBorders>
            <w:shd w:val="clear" w:color="000000" w:fill="FFFFFF"/>
            <w:noWrap/>
            <w:vAlign w:val="center"/>
            <w:hideMark/>
          </w:tcPr>
          <w:p w14:paraId="14A2A0CA" w14:textId="5A81C85F" w:rsidR="00753EF8" w:rsidRPr="00753EF8" w:rsidRDefault="00753EF8" w:rsidP="00CB6D25">
            <w:pPr>
              <w:jc w:val="center"/>
              <w:rPr>
                <w:rFonts w:ascii="GHEA Grapalat" w:hAnsi="GHEA Grapalat" w:cs="Calibri"/>
              </w:rPr>
            </w:pPr>
            <w:r w:rsidRPr="00753EF8">
              <w:rPr>
                <w:rFonts w:ascii="GHEA Grapalat" w:hAnsi="GHEA Grapalat" w:cs="Calibri"/>
              </w:rPr>
              <w:t>16,667</w:t>
            </w:r>
          </w:p>
        </w:tc>
      </w:tr>
      <w:tr w:rsidR="00753EF8" w14:paraId="5C58E05C" w14:textId="77777777" w:rsidTr="00A357D9">
        <w:trPr>
          <w:trHeight w:val="12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7DE5478A"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5</w:t>
            </w:r>
          </w:p>
        </w:tc>
        <w:tc>
          <w:tcPr>
            <w:tcW w:w="4316" w:type="dxa"/>
            <w:tcBorders>
              <w:top w:val="nil"/>
              <w:left w:val="nil"/>
              <w:bottom w:val="single" w:sz="4" w:space="0" w:color="auto"/>
              <w:right w:val="single" w:sz="4" w:space="0" w:color="auto"/>
            </w:tcBorders>
            <w:shd w:val="clear" w:color="auto" w:fill="auto"/>
            <w:vAlign w:val="center"/>
            <w:hideMark/>
          </w:tcPr>
          <w:p w14:paraId="5FF676A3"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Դոմոֆոն և մոնիտոր</w:t>
            </w:r>
          </w:p>
        </w:tc>
        <w:tc>
          <w:tcPr>
            <w:tcW w:w="1284" w:type="dxa"/>
            <w:tcBorders>
              <w:top w:val="nil"/>
              <w:left w:val="nil"/>
              <w:bottom w:val="single" w:sz="4" w:space="0" w:color="auto"/>
              <w:right w:val="single" w:sz="4" w:space="0" w:color="auto"/>
            </w:tcBorders>
            <w:shd w:val="clear" w:color="000000" w:fill="FFFFFF"/>
            <w:vAlign w:val="center"/>
            <w:hideMark/>
          </w:tcPr>
          <w:p w14:paraId="0D322EA6"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59344B34" w14:textId="77777777" w:rsidR="00753EF8" w:rsidRPr="00753EF8" w:rsidRDefault="00753EF8" w:rsidP="00CB6D25">
            <w:pPr>
              <w:jc w:val="center"/>
              <w:rPr>
                <w:rFonts w:ascii="GHEA Grapalat" w:hAnsi="GHEA Grapalat" w:cs="Calibri"/>
              </w:rPr>
            </w:pPr>
            <w:r w:rsidRPr="00753EF8">
              <w:rPr>
                <w:rFonts w:ascii="GHEA Grapalat" w:hAnsi="GHEA Grapalat" w:cs="Calibri"/>
              </w:rPr>
              <w:t>1</w:t>
            </w:r>
          </w:p>
        </w:tc>
        <w:tc>
          <w:tcPr>
            <w:tcW w:w="1348" w:type="dxa"/>
            <w:tcBorders>
              <w:top w:val="nil"/>
              <w:left w:val="nil"/>
              <w:bottom w:val="single" w:sz="4" w:space="0" w:color="auto"/>
              <w:right w:val="single" w:sz="4" w:space="0" w:color="auto"/>
            </w:tcBorders>
            <w:shd w:val="clear" w:color="000000" w:fill="FFFFFF"/>
            <w:noWrap/>
            <w:vAlign w:val="center"/>
            <w:hideMark/>
          </w:tcPr>
          <w:p w14:paraId="4635ECDF" w14:textId="3FF0C7A4" w:rsidR="00753EF8" w:rsidRPr="00753EF8" w:rsidRDefault="00753EF8" w:rsidP="00CB6D25">
            <w:pPr>
              <w:jc w:val="center"/>
              <w:rPr>
                <w:rFonts w:ascii="GHEA Grapalat" w:hAnsi="GHEA Grapalat" w:cs="Calibri"/>
              </w:rPr>
            </w:pPr>
            <w:r w:rsidRPr="00753EF8">
              <w:rPr>
                <w:rFonts w:ascii="GHEA Grapalat" w:hAnsi="GHEA Grapalat" w:cs="Calibri"/>
              </w:rPr>
              <w:t>100,833</w:t>
            </w:r>
          </w:p>
        </w:tc>
        <w:tc>
          <w:tcPr>
            <w:tcW w:w="1767" w:type="dxa"/>
            <w:tcBorders>
              <w:top w:val="nil"/>
              <w:left w:val="nil"/>
              <w:bottom w:val="single" w:sz="4" w:space="0" w:color="auto"/>
              <w:right w:val="single" w:sz="4" w:space="0" w:color="auto"/>
            </w:tcBorders>
            <w:shd w:val="clear" w:color="000000" w:fill="FFFFFF"/>
            <w:noWrap/>
            <w:vAlign w:val="center"/>
            <w:hideMark/>
          </w:tcPr>
          <w:p w14:paraId="1DCCFED5" w14:textId="1327C455" w:rsidR="00753EF8" w:rsidRPr="00753EF8" w:rsidRDefault="00753EF8" w:rsidP="00CB6D25">
            <w:pPr>
              <w:jc w:val="center"/>
              <w:rPr>
                <w:rFonts w:ascii="GHEA Grapalat" w:hAnsi="GHEA Grapalat" w:cs="Calibri"/>
              </w:rPr>
            </w:pPr>
            <w:r w:rsidRPr="00753EF8">
              <w:rPr>
                <w:rFonts w:ascii="GHEA Grapalat" w:hAnsi="GHEA Grapalat" w:cs="Calibri"/>
              </w:rPr>
              <w:t>100,833</w:t>
            </w:r>
          </w:p>
        </w:tc>
      </w:tr>
      <w:tr w:rsidR="00753EF8" w14:paraId="44AE00FC" w14:textId="77777777" w:rsidTr="00A357D9">
        <w:trPr>
          <w:trHeight w:val="223"/>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58A3FEFD"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6</w:t>
            </w:r>
          </w:p>
        </w:tc>
        <w:tc>
          <w:tcPr>
            <w:tcW w:w="4316" w:type="dxa"/>
            <w:tcBorders>
              <w:top w:val="nil"/>
              <w:left w:val="nil"/>
              <w:bottom w:val="single" w:sz="4" w:space="0" w:color="auto"/>
              <w:right w:val="single" w:sz="4" w:space="0" w:color="auto"/>
            </w:tcBorders>
            <w:shd w:val="clear" w:color="auto" w:fill="auto"/>
            <w:vAlign w:val="center"/>
            <w:hideMark/>
          </w:tcPr>
          <w:p w14:paraId="267A1A63"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Հաստատուն սնուցման աղբյուր</w:t>
            </w:r>
          </w:p>
        </w:tc>
        <w:tc>
          <w:tcPr>
            <w:tcW w:w="1284" w:type="dxa"/>
            <w:tcBorders>
              <w:top w:val="nil"/>
              <w:left w:val="nil"/>
              <w:bottom w:val="single" w:sz="4" w:space="0" w:color="auto"/>
              <w:right w:val="single" w:sz="4" w:space="0" w:color="auto"/>
            </w:tcBorders>
            <w:shd w:val="clear" w:color="000000" w:fill="FFFFFF"/>
            <w:vAlign w:val="center"/>
            <w:hideMark/>
          </w:tcPr>
          <w:p w14:paraId="3552FFB6" w14:textId="77777777" w:rsidR="00753EF8" w:rsidRPr="00753EF8" w:rsidRDefault="00753EF8">
            <w:pPr>
              <w:jc w:val="center"/>
              <w:rPr>
                <w:rFonts w:ascii="GHEA Grapalat" w:hAnsi="GHEA Grapalat" w:cs="Calibri"/>
              </w:rPr>
            </w:pPr>
            <w:r w:rsidRPr="00753EF8">
              <w:rPr>
                <w:rFonts w:ascii="GHEA Grapalat" w:hAnsi="GHEA Grapalat" w:cs="Calibri"/>
              </w:rPr>
              <w:t>հատ</w:t>
            </w:r>
          </w:p>
        </w:tc>
        <w:tc>
          <w:tcPr>
            <w:tcW w:w="1204" w:type="dxa"/>
            <w:tcBorders>
              <w:top w:val="nil"/>
              <w:left w:val="nil"/>
              <w:bottom w:val="single" w:sz="4" w:space="0" w:color="auto"/>
              <w:right w:val="single" w:sz="4" w:space="0" w:color="auto"/>
            </w:tcBorders>
            <w:shd w:val="clear" w:color="000000" w:fill="FFFFFF"/>
            <w:noWrap/>
            <w:vAlign w:val="center"/>
            <w:hideMark/>
          </w:tcPr>
          <w:p w14:paraId="4C28C85A" w14:textId="77777777" w:rsidR="00753EF8" w:rsidRPr="00753EF8" w:rsidRDefault="00753EF8" w:rsidP="00CB6D25">
            <w:pPr>
              <w:jc w:val="center"/>
              <w:rPr>
                <w:rFonts w:ascii="GHEA Grapalat" w:hAnsi="GHEA Grapalat" w:cs="Calibri"/>
              </w:rPr>
            </w:pPr>
            <w:r w:rsidRPr="00753EF8">
              <w:rPr>
                <w:rFonts w:ascii="GHEA Grapalat" w:hAnsi="GHEA Grapalat" w:cs="Calibri"/>
              </w:rPr>
              <w:t>2</w:t>
            </w:r>
          </w:p>
        </w:tc>
        <w:tc>
          <w:tcPr>
            <w:tcW w:w="1348" w:type="dxa"/>
            <w:tcBorders>
              <w:top w:val="nil"/>
              <w:left w:val="nil"/>
              <w:bottom w:val="single" w:sz="4" w:space="0" w:color="auto"/>
              <w:right w:val="single" w:sz="4" w:space="0" w:color="auto"/>
            </w:tcBorders>
            <w:shd w:val="clear" w:color="000000" w:fill="FFFFFF"/>
            <w:noWrap/>
            <w:vAlign w:val="center"/>
            <w:hideMark/>
          </w:tcPr>
          <w:p w14:paraId="539AF95D" w14:textId="77A3BDFA" w:rsidR="00753EF8" w:rsidRPr="00753EF8" w:rsidRDefault="00753EF8" w:rsidP="00CB6D25">
            <w:pPr>
              <w:jc w:val="center"/>
              <w:rPr>
                <w:rFonts w:ascii="GHEA Grapalat" w:hAnsi="GHEA Grapalat" w:cs="Calibri"/>
              </w:rPr>
            </w:pPr>
            <w:r w:rsidRPr="00753EF8">
              <w:rPr>
                <w:rFonts w:ascii="GHEA Grapalat" w:hAnsi="GHEA Grapalat" w:cs="Calibri"/>
              </w:rPr>
              <w:t>1,667</w:t>
            </w:r>
          </w:p>
        </w:tc>
        <w:tc>
          <w:tcPr>
            <w:tcW w:w="1767" w:type="dxa"/>
            <w:tcBorders>
              <w:top w:val="nil"/>
              <w:left w:val="nil"/>
              <w:bottom w:val="single" w:sz="4" w:space="0" w:color="auto"/>
              <w:right w:val="single" w:sz="4" w:space="0" w:color="auto"/>
            </w:tcBorders>
            <w:shd w:val="clear" w:color="000000" w:fill="FFFFFF"/>
            <w:noWrap/>
            <w:vAlign w:val="center"/>
            <w:hideMark/>
          </w:tcPr>
          <w:p w14:paraId="7B5D485D" w14:textId="5FBC1C80" w:rsidR="00753EF8" w:rsidRPr="00753EF8" w:rsidRDefault="00753EF8" w:rsidP="00CB6D25">
            <w:pPr>
              <w:jc w:val="center"/>
              <w:rPr>
                <w:rFonts w:ascii="GHEA Grapalat" w:hAnsi="GHEA Grapalat" w:cs="Calibri"/>
              </w:rPr>
            </w:pPr>
            <w:r w:rsidRPr="00753EF8">
              <w:rPr>
                <w:rFonts w:ascii="GHEA Grapalat" w:hAnsi="GHEA Grapalat" w:cs="Calibri"/>
              </w:rPr>
              <w:t>3,334</w:t>
            </w:r>
          </w:p>
        </w:tc>
      </w:tr>
      <w:tr w:rsidR="00753EF8" w14:paraId="3552E444" w14:textId="77777777" w:rsidTr="00A357D9">
        <w:trPr>
          <w:trHeight w:val="172"/>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14:paraId="62689E49" w14:textId="77777777" w:rsidR="00753EF8" w:rsidRPr="00753EF8" w:rsidRDefault="00753EF8">
            <w:pPr>
              <w:jc w:val="center"/>
              <w:rPr>
                <w:rFonts w:ascii="GHEA Grapalat" w:hAnsi="GHEA Grapalat" w:cs="Calibri"/>
                <w:color w:val="000000"/>
                <w:sz w:val="22"/>
                <w:szCs w:val="22"/>
              </w:rPr>
            </w:pPr>
            <w:r w:rsidRPr="00753EF8">
              <w:rPr>
                <w:rFonts w:ascii="GHEA Grapalat" w:hAnsi="GHEA Grapalat" w:cs="Calibri"/>
                <w:color w:val="000000"/>
                <w:sz w:val="22"/>
                <w:szCs w:val="22"/>
              </w:rPr>
              <w:t>7</w:t>
            </w:r>
          </w:p>
        </w:tc>
        <w:tc>
          <w:tcPr>
            <w:tcW w:w="4316" w:type="dxa"/>
            <w:tcBorders>
              <w:top w:val="nil"/>
              <w:left w:val="nil"/>
              <w:bottom w:val="single" w:sz="4" w:space="0" w:color="auto"/>
              <w:right w:val="single" w:sz="4" w:space="0" w:color="auto"/>
            </w:tcBorders>
            <w:shd w:val="clear" w:color="auto" w:fill="auto"/>
            <w:vAlign w:val="center"/>
            <w:hideMark/>
          </w:tcPr>
          <w:p w14:paraId="628D2F15" w14:textId="77777777" w:rsidR="00753EF8" w:rsidRPr="00753EF8" w:rsidRDefault="00753EF8">
            <w:pPr>
              <w:rPr>
                <w:rFonts w:ascii="GHEA Grapalat" w:hAnsi="GHEA Grapalat" w:cs="Calibri"/>
                <w:color w:val="000000"/>
                <w:sz w:val="20"/>
                <w:szCs w:val="20"/>
              </w:rPr>
            </w:pPr>
            <w:r w:rsidRPr="00753EF8">
              <w:rPr>
                <w:rFonts w:ascii="GHEA Grapalat" w:hAnsi="GHEA Grapalat" w:cs="Calibri"/>
                <w:color w:val="000000"/>
                <w:sz w:val="20"/>
                <w:szCs w:val="20"/>
              </w:rPr>
              <w:t>Մալուխ</w:t>
            </w:r>
          </w:p>
        </w:tc>
        <w:tc>
          <w:tcPr>
            <w:tcW w:w="1284" w:type="dxa"/>
            <w:tcBorders>
              <w:top w:val="nil"/>
              <w:left w:val="nil"/>
              <w:bottom w:val="single" w:sz="4" w:space="0" w:color="auto"/>
              <w:right w:val="single" w:sz="4" w:space="0" w:color="auto"/>
            </w:tcBorders>
            <w:shd w:val="clear" w:color="000000" w:fill="FFFFFF"/>
            <w:vAlign w:val="center"/>
            <w:hideMark/>
          </w:tcPr>
          <w:p w14:paraId="5D542D4A" w14:textId="77777777" w:rsidR="00753EF8" w:rsidRPr="00753EF8" w:rsidRDefault="00753EF8">
            <w:pPr>
              <w:jc w:val="center"/>
              <w:rPr>
                <w:rFonts w:ascii="GHEA Grapalat" w:hAnsi="GHEA Grapalat" w:cs="Calibri"/>
              </w:rPr>
            </w:pPr>
            <w:r w:rsidRPr="00753EF8">
              <w:rPr>
                <w:rFonts w:ascii="GHEA Grapalat" w:hAnsi="GHEA Grapalat" w:cs="Calibri"/>
              </w:rPr>
              <w:t>մետր</w:t>
            </w:r>
          </w:p>
        </w:tc>
        <w:tc>
          <w:tcPr>
            <w:tcW w:w="1204" w:type="dxa"/>
            <w:tcBorders>
              <w:top w:val="nil"/>
              <w:left w:val="nil"/>
              <w:bottom w:val="single" w:sz="4" w:space="0" w:color="auto"/>
              <w:right w:val="single" w:sz="4" w:space="0" w:color="auto"/>
            </w:tcBorders>
            <w:shd w:val="clear" w:color="000000" w:fill="FFFFFF"/>
            <w:noWrap/>
            <w:vAlign w:val="center"/>
            <w:hideMark/>
          </w:tcPr>
          <w:p w14:paraId="015A68F9" w14:textId="77777777" w:rsidR="00753EF8" w:rsidRPr="00753EF8" w:rsidRDefault="00753EF8" w:rsidP="00CB6D25">
            <w:pPr>
              <w:jc w:val="center"/>
              <w:rPr>
                <w:rFonts w:ascii="GHEA Grapalat" w:hAnsi="GHEA Grapalat" w:cs="Calibri"/>
              </w:rPr>
            </w:pPr>
            <w:r w:rsidRPr="00753EF8">
              <w:rPr>
                <w:rFonts w:ascii="GHEA Grapalat" w:hAnsi="GHEA Grapalat" w:cs="Calibri"/>
              </w:rPr>
              <w:t>300</w:t>
            </w:r>
          </w:p>
        </w:tc>
        <w:tc>
          <w:tcPr>
            <w:tcW w:w="1348" w:type="dxa"/>
            <w:tcBorders>
              <w:top w:val="nil"/>
              <w:left w:val="nil"/>
              <w:bottom w:val="single" w:sz="4" w:space="0" w:color="auto"/>
              <w:right w:val="single" w:sz="4" w:space="0" w:color="auto"/>
            </w:tcBorders>
            <w:shd w:val="clear" w:color="000000" w:fill="FFFFFF"/>
            <w:noWrap/>
            <w:vAlign w:val="center"/>
            <w:hideMark/>
          </w:tcPr>
          <w:p w14:paraId="0479B9F4" w14:textId="4E9E3DEE" w:rsidR="00753EF8" w:rsidRPr="00753EF8" w:rsidRDefault="00753EF8" w:rsidP="00CB6D25">
            <w:pPr>
              <w:jc w:val="center"/>
              <w:rPr>
                <w:rFonts w:ascii="GHEA Grapalat" w:hAnsi="GHEA Grapalat" w:cs="Calibri"/>
              </w:rPr>
            </w:pPr>
            <w:r w:rsidRPr="00753EF8">
              <w:rPr>
                <w:rFonts w:ascii="GHEA Grapalat" w:hAnsi="GHEA Grapalat" w:cs="Calibri"/>
              </w:rPr>
              <w:t>250</w:t>
            </w:r>
          </w:p>
        </w:tc>
        <w:tc>
          <w:tcPr>
            <w:tcW w:w="1767" w:type="dxa"/>
            <w:tcBorders>
              <w:top w:val="nil"/>
              <w:left w:val="nil"/>
              <w:bottom w:val="single" w:sz="4" w:space="0" w:color="auto"/>
              <w:right w:val="single" w:sz="4" w:space="0" w:color="auto"/>
            </w:tcBorders>
            <w:shd w:val="clear" w:color="000000" w:fill="FFFFFF"/>
            <w:noWrap/>
            <w:vAlign w:val="center"/>
            <w:hideMark/>
          </w:tcPr>
          <w:p w14:paraId="4CDF8089" w14:textId="27BAAEBA" w:rsidR="00753EF8" w:rsidRPr="00753EF8" w:rsidRDefault="00753EF8" w:rsidP="00CB6D25">
            <w:pPr>
              <w:jc w:val="center"/>
              <w:rPr>
                <w:rFonts w:ascii="GHEA Grapalat" w:hAnsi="GHEA Grapalat" w:cs="Calibri"/>
              </w:rPr>
            </w:pPr>
            <w:r w:rsidRPr="00753EF8">
              <w:rPr>
                <w:rFonts w:ascii="GHEA Grapalat" w:hAnsi="GHEA Grapalat" w:cs="Calibri"/>
              </w:rPr>
              <w:t>75,000</w:t>
            </w:r>
          </w:p>
        </w:tc>
      </w:tr>
      <w:tr w:rsidR="00753EF8" w14:paraId="4E951EDC" w14:textId="77777777" w:rsidTr="00A357D9">
        <w:trPr>
          <w:trHeight w:val="262"/>
        </w:trPr>
        <w:tc>
          <w:tcPr>
            <w:tcW w:w="495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0BCCC9" w14:textId="77777777" w:rsidR="00753EF8" w:rsidRPr="00753EF8" w:rsidRDefault="00753EF8">
            <w:pPr>
              <w:rPr>
                <w:rFonts w:ascii="GHEA Grapalat" w:hAnsi="GHEA Grapalat" w:cs="Arial"/>
                <w:b/>
                <w:bCs/>
                <w:i/>
                <w:iCs/>
                <w:color w:val="000000"/>
              </w:rPr>
            </w:pPr>
            <w:r w:rsidRPr="00753EF8">
              <w:rPr>
                <w:rFonts w:ascii="GHEA Grapalat" w:hAnsi="GHEA Grapalat" w:cs="Arial"/>
                <w:b/>
                <w:bCs/>
                <w:i/>
                <w:iCs/>
                <w:color w:val="000000"/>
              </w:rPr>
              <w:t>Ընդամենը</w:t>
            </w:r>
          </w:p>
        </w:tc>
        <w:tc>
          <w:tcPr>
            <w:tcW w:w="1284" w:type="dxa"/>
            <w:tcBorders>
              <w:top w:val="nil"/>
              <w:left w:val="nil"/>
              <w:bottom w:val="single" w:sz="4" w:space="0" w:color="auto"/>
              <w:right w:val="single" w:sz="4" w:space="0" w:color="auto"/>
            </w:tcBorders>
            <w:shd w:val="clear" w:color="000000" w:fill="D9D9D9"/>
            <w:noWrap/>
            <w:vAlign w:val="center"/>
            <w:hideMark/>
          </w:tcPr>
          <w:p w14:paraId="07BC0AD2" w14:textId="77777777" w:rsidR="00753EF8" w:rsidRPr="00753EF8" w:rsidRDefault="00753EF8">
            <w:pPr>
              <w:jc w:val="center"/>
              <w:rPr>
                <w:rFonts w:ascii="GHEA Grapalat" w:hAnsi="GHEA Grapalat" w:cs="Calibri"/>
                <w:b/>
                <w:bCs/>
              </w:rPr>
            </w:pPr>
            <w:r w:rsidRPr="00753EF8">
              <w:rPr>
                <w:rFonts w:ascii="Calibri" w:hAnsi="Calibri" w:cs="Calibri"/>
                <w:b/>
                <w:bCs/>
              </w:rPr>
              <w:t> </w:t>
            </w:r>
          </w:p>
        </w:tc>
        <w:tc>
          <w:tcPr>
            <w:tcW w:w="1204" w:type="dxa"/>
            <w:tcBorders>
              <w:top w:val="nil"/>
              <w:left w:val="nil"/>
              <w:bottom w:val="single" w:sz="4" w:space="0" w:color="auto"/>
              <w:right w:val="single" w:sz="4" w:space="0" w:color="auto"/>
            </w:tcBorders>
            <w:shd w:val="clear" w:color="000000" w:fill="D9D9D9"/>
            <w:noWrap/>
            <w:vAlign w:val="center"/>
            <w:hideMark/>
          </w:tcPr>
          <w:p w14:paraId="53F7DEEC" w14:textId="77777777" w:rsidR="00753EF8" w:rsidRPr="00753EF8" w:rsidRDefault="00753EF8">
            <w:pPr>
              <w:jc w:val="center"/>
              <w:rPr>
                <w:rFonts w:ascii="GHEA Grapalat" w:hAnsi="GHEA Grapalat" w:cs="Calibri"/>
                <w:b/>
                <w:bCs/>
              </w:rPr>
            </w:pPr>
            <w:r w:rsidRPr="00753EF8">
              <w:rPr>
                <w:rFonts w:ascii="Calibri" w:hAnsi="Calibri" w:cs="Calibri"/>
                <w:b/>
                <w:bCs/>
              </w:rPr>
              <w:t> </w:t>
            </w:r>
          </w:p>
        </w:tc>
        <w:tc>
          <w:tcPr>
            <w:tcW w:w="1348" w:type="dxa"/>
            <w:tcBorders>
              <w:top w:val="nil"/>
              <w:left w:val="nil"/>
              <w:bottom w:val="single" w:sz="4" w:space="0" w:color="auto"/>
              <w:right w:val="single" w:sz="4" w:space="0" w:color="auto"/>
            </w:tcBorders>
            <w:shd w:val="clear" w:color="000000" w:fill="D9D9D9"/>
            <w:noWrap/>
            <w:vAlign w:val="center"/>
            <w:hideMark/>
          </w:tcPr>
          <w:p w14:paraId="672FEC42" w14:textId="77777777" w:rsidR="00753EF8" w:rsidRPr="00753EF8" w:rsidRDefault="00753EF8">
            <w:pPr>
              <w:rPr>
                <w:rFonts w:ascii="GHEA Grapalat" w:hAnsi="GHEA Grapalat" w:cs="Calibri"/>
                <w:b/>
                <w:bCs/>
              </w:rPr>
            </w:pPr>
            <w:r w:rsidRPr="00753EF8">
              <w:rPr>
                <w:rFonts w:ascii="Calibri" w:hAnsi="Calibri" w:cs="Calibri"/>
                <w:b/>
                <w:bCs/>
              </w:rPr>
              <w:t> </w:t>
            </w:r>
          </w:p>
        </w:tc>
        <w:tc>
          <w:tcPr>
            <w:tcW w:w="1767" w:type="dxa"/>
            <w:tcBorders>
              <w:top w:val="nil"/>
              <w:left w:val="nil"/>
              <w:bottom w:val="single" w:sz="4" w:space="0" w:color="auto"/>
              <w:right w:val="single" w:sz="4" w:space="0" w:color="auto"/>
            </w:tcBorders>
            <w:shd w:val="clear" w:color="000000" w:fill="D9D9D9"/>
            <w:noWrap/>
            <w:vAlign w:val="center"/>
            <w:hideMark/>
          </w:tcPr>
          <w:p w14:paraId="348788BA" w14:textId="28974842" w:rsidR="00753EF8" w:rsidRPr="00753EF8" w:rsidRDefault="00753EF8" w:rsidP="00753EF8">
            <w:pPr>
              <w:jc w:val="center"/>
              <w:rPr>
                <w:rFonts w:ascii="GHEA Grapalat" w:hAnsi="GHEA Grapalat" w:cs="Calibri"/>
                <w:b/>
                <w:bCs/>
              </w:rPr>
            </w:pPr>
            <w:r w:rsidRPr="00753EF8">
              <w:rPr>
                <w:rFonts w:ascii="GHEA Grapalat" w:hAnsi="GHEA Grapalat" w:cs="Calibri"/>
                <w:b/>
                <w:bCs/>
              </w:rPr>
              <w:t>2,295,834</w:t>
            </w:r>
          </w:p>
        </w:tc>
      </w:tr>
      <w:tr w:rsidR="00753EF8" w14:paraId="0EE0EA08" w14:textId="77777777" w:rsidTr="00A357D9">
        <w:trPr>
          <w:trHeight w:val="223"/>
        </w:trPr>
        <w:tc>
          <w:tcPr>
            <w:tcW w:w="495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9CDCF37" w14:textId="77777777" w:rsidR="00753EF8" w:rsidRPr="00753EF8" w:rsidRDefault="00753EF8">
            <w:pPr>
              <w:rPr>
                <w:rFonts w:ascii="GHEA Grapalat" w:hAnsi="GHEA Grapalat" w:cs="Arial"/>
                <w:b/>
                <w:bCs/>
                <w:i/>
                <w:iCs/>
                <w:color w:val="000000"/>
              </w:rPr>
            </w:pPr>
            <w:r w:rsidRPr="00753EF8">
              <w:rPr>
                <w:rFonts w:ascii="GHEA Grapalat" w:hAnsi="GHEA Grapalat" w:cs="Arial"/>
                <w:b/>
                <w:bCs/>
                <w:i/>
                <w:iCs/>
                <w:color w:val="000000"/>
              </w:rPr>
              <w:t>ԱԱՀ 20%</w:t>
            </w:r>
          </w:p>
        </w:tc>
        <w:tc>
          <w:tcPr>
            <w:tcW w:w="1284" w:type="dxa"/>
            <w:tcBorders>
              <w:top w:val="nil"/>
              <w:left w:val="nil"/>
              <w:bottom w:val="single" w:sz="4" w:space="0" w:color="auto"/>
              <w:right w:val="single" w:sz="4" w:space="0" w:color="auto"/>
            </w:tcBorders>
            <w:shd w:val="clear" w:color="000000" w:fill="D9D9D9"/>
            <w:noWrap/>
            <w:vAlign w:val="center"/>
            <w:hideMark/>
          </w:tcPr>
          <w:p w14:paraId="77933D08" w14:textId="77777777" w:rsidR="00753EF8" w:rsidRPr="00753EF8" w:rsidRDefault="00753EF8">
            <w:pPr>
              <w:jc w:val="center"/>
              <w:rPr>
                <w:rFonts w:ascii="GHEA Grapalat" w:hAnsi="GHEA Grapalat" w:cs="Calibri"/>
                <w:b/>
                <w:bCs/>
              </w:rPr>
            </w:pPr>
            <w:r w:rsidRPr="00753EF8">
              <w:rPr>
                <w:rFonts w:ascii="Calibri" w:hAnsi="Calibri" w:cs="Calibri"/>
                <w:b/>
                <w:bCs/>
              </w:rPr>
              <w:t> </w:t>
            </w:r>
          </w:p>
        </w:tc>
        <w:tc>
          <w:tcPr>
            <w:tcW w:w="1204" w:type="dxa"/>
            <w:tcBorders>
              <w:top w:val="nil"/>
              <w:left w:val="nil"/>
              <w:bottom w:val="single" w:sz="4" w:space="0" w:color="auto"/>
              <w:right w:val="single" w:sz="4" w:space="0" w:color="auto"/>
            </w:tcBorders>
            <w:shd w:val="clear" w:color="000000" w:fill="D9D9D9"/>
            <w:noWrap/>
            <w:vAlign w:val="center"/>
            <w:hideMark/>
          </w:tcPr>
          <w:p w14:paraId="669943C1" w14:textId="77777777" w:rsidR="00753EF8" w:rsidRPr="00753EF8" w:rsidRDefault="00753EF8">
            <w:pPr>
              <w:jc w:val="center"/>
              <w:rPr>
                <w:rFonts w:ascii="GHEA Grapalat" w:hAnsi="GHEA Grapalat" w:cs="Calibri"/>
                <w:b/>
                <w:bCs/>
              </w:rPr>
            </w:pPr>
            <w:r w:rsidRPr="00753EF8">
              <w:rPr>
                <w:rFonts w:ascii="Calibri" w:hAnsi="Calibri" w:cs="Calibri"/>
                <w:b/>
                <w:bCs/>
              </w:rPr>
              <w:t> </w:t>
            </w:r>
          </w:p>
        </w:tc>
        <w:tc>
          <w:tcPr>
            <w:tcW w:w="1348" w:type="dxa"/>
            <w:tcBorders>
              <w:top w:val="nil"/>
              <w:left w:val="nil"/>
              <w:bottom w:val="single" w:sz="4" w:space="0" w:color="auto"/>
              <w:right w:val="single" w:sz="4" w:space="0" w:color="auto"/>
            </w:tcBorders>
            <w:shd w:val="clear" w:color="000000" w:fill="D9D9D9"/>
            <w:noWrap/>
            <w:vAlign w:val="center"/>
            <w:hideMark/>
          </w:tcPr>
          <w:p w14:paraId="20C93A07" w14:textId="77777777" w:rsidR="00753EF8" w:rsidRPr="00753EF8" w:rsidRDefault="00753EF8">
            <w:pPr>
              <w:rPr>
                <w:rFonts w:ascii="GHEA Grapalat" w:hAnsi="GHEA Grapalat" w:cs="Calibri"/>
                <w:b/>
                <w:bCs/>
              </w:rPr>
            </w:pPr>
            <w:r w:rsidRPr="00753EF8">
              <w:rPr>
                <w:rFonts w:ascii="Calibri" w:hAnsi="Calibri" w:cs="Calibri"/>
                <w:b/>
                <w:bCs/>
              </w:rPr>
              <w:t> </w:t>
            </w:r>
          </w:p>
        </w:tc>
        <w:tc>
          <w:tcPr>
            <w:tcW w:w="1767" w:type="dxa"/>
            <w:tcBorders>
              <w:top w:val="nil"/>
              <w:left w:val="nil"/>
              <w:bottom w:val="single" w:sz="4" w:space="0" w:color="auto"/>
              <w:right w:val="single" w:sz="4" w:space="0" w:color="auto"/>
            </w:tcBorders>
            <w:shd w:val="clear" w:color="000000" w:fill="D9D9D9"/>
            <w:noWrap/>
            <w:vAlign w:val="center"/>
            <w:hideMark/>
          </w:tcPr>
          <w:p w14:paraId="62C3DC22" w14:textId="4EBBDD46" w:rsidR="00753EF8" w:rsidRPr="00753EF8" w:rsidRDefault="00753EF8" w:rsidP="00753EF8">
            <w:pPr>
              <w:jc w:val="center"/>
              <w:rPr>
                <w:rFonts w:ascii="GHEA Grapalat" w:hAnsi="GHEA Grapalat" w:cs="Calibri"/>
                <w:b/>
                <w:bCs/>
              </w:rPr>
            </w:pPr>
            <w:r w:rsidRPr="00753EF8">
              <w:rPr>
                <w:rFonts w:ascii="GHEA Grapalat" w:hAnsi="GHEA Grapalat" w:cs="Calibri"/>
                <w:b/>
                <w:bCs/>
              </w:rPr>
              <w:t>459,167</w:t>
            </w:r>
          </w:p>
        </w:tc>
      </w:tr>
      <w:tr w:rsidR="00753EF8" w14:paraId="4694236F" w14:textId="77777777" w:rsidTr="00A357D9">
        <w:trPr>
          <w:trHeight w:val="172"/>
        </w:trPr>
        <w:tc>
          <w:tcPr>
            <w:tcW w:w="495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57EFB0A" w14:textId="77777777" w:rsidR="00753EF8" w:rsidRPr="00753EF8" w:rsidRDefault="00753EF8">
            <w:pPr>
              <w:rPr>
                <w:rFonts w:ascii="GHEA Grapalat" w:hAnsi="GHEA Grapalat" w:cs="Arial"/>
                <w:b/>
                <w:bCs/>
                <w:i/>
                <w:iCs/>
                <w:color w:val="000000"/>
              </w:rPr>
            </w:pPr>
            <w:r w:rsidRPr="00753EF8">
              <w:rPr>
                <w:rFonts w:ascii="GHEA Grapalat" w:hAnsi="GHEA Grapalat" w:cs="Arial"/>
                <w:b/>
                <w:bCs/>
                <w:i/>
                <w:iCs/>
                <w:color w:val="000000"/>
              </w:rPr>
              <w:t>Ընդամենը</w:t>
            </w:r>
          </w:p>
        </w:tc>
        <w:tc>
          <w:tcPr>
            <w:tcW w:w="1284" w:type="dxa"/>
            <w:tcBorders>
              <w:top w:val="nil"/>
              <w:left w:val="nil"/>
              <w:bottom w:val="single" w:sz="4" w:space="0" w:color="auto"/>
              <w:right w:val="single" w:sz="4" w:space="0" w:color="auto"/>
            </w:tcBorders>
            <w:shd w:val="clear" w:color="000000" w:fill="D9D9D9"/>
            <w:noWrap/>
            <w:vAlign w:val="bottom"/>
            <w:hideMark/>
          </w:tcPr>
          <w:p w14:paraId="53718912" w14:textId="77777777" w:rsidR="00753EF8" w:rsidRPr="00753EF8" w:rsidRDefault="00753EF8">
            <w:pPr>
              <w:rPr>
                <w:rFonts w:ascii="GHEA Grapalat" w:hAnsi="GHEA Grapalat" w:cs="Calibri"/>
                <w:color w:val="000000"/>
                <w:sz w:val="22"/>
                <w:szCs w:val="22"/>
              </w:rPr>
            </w:pPr>
            <w:r w:rsidRPr="00753EF8">
              <w:rPr>
                <w:rFonts w:ascii="Calibri" w:hAnsi="Calibri" w:cs="Calibri"/>
                <w:color w:val="000000"/>
                <w:sz w:val="22"/>
                <w:szCs w:val="22"/>
              </w:rPr>
              <w:t> </w:t>
            </w:r>
          </w:p>
        </w:tc>
        <w:tc>
          <w:tcPr>
            <w:tcW w:w="1204" w:type="dxa"/>
            <w:tcBorders>
              <w:top w:val="nil"/>
              <w:left w:val="nil"/>
              <w:bottom w:val="single" w:sz="4" w:space="0" w:color="auto"/>
              <w:right w:val="single" w:sz="4" w:space="0" w:color="auto"/>
            </w:tcBorders>
            <w:shd w:val="clear" w:color="000000" w:fill="D9D9D9"/>
            <w:noWrap/>
            <w:vAlign w:val="bottom"/>
            <w:hideMark/>
          </w:tcPr>
          <w:p w14:paraId="45A45A98" w14:textId="77777777" w:rsidR="00753EF8" w:rsidRPr="00753EF8" w:rsidRDefault="00753EF8">
            <w:pPr>
              <w:rPr>
                <w:rFonts w:ascii="GHEA Grapalat" w:hAnsi="GHEA Grapalat" w:cs="Calibri"/>
                <w:color w:val="000000"/>
                <w:sz w:val="22"/>
                <w:szCs w:val="22"/>
              </w:rPr>
            </w:pPr>
            <w:r w:rsidRPr="00753EF8">
              <w:rPr>
                <w:rFonts w:ascii="Calibri" w:hAnsi="Calibri" w:cs="Calibri"/>
                <w:color w:val="000000"/>
                <w:sz w:val="22"/>
                <w:szCs w:val="22"/>
              </w:rPr>
              <w:t> </w:t>
            </w:r>
          </w:p>
        </w:tc>
        <w:tc>
          <w:tcPr>
            <w:tcW w:w="1348" w:type="dxa"/>
            <w:tcBorders>
              <w:top w:val="nil"/>
              <w:left w:val="nil"/>
              <w:bottom w:val="single" w:sz="4" w:space="0" w:color="auto"/>
              <w:right w:val="single" w:sz="4" w:space="0" w:color="auto"/>
            </w:tcBorders>
            <w:shd w:val="clear" w:color="000000" w:fill="D9D9D9"/>
            <w:noWrap/>
            <w:vAlign w:val="bottom"/>
            <w:hideMark/>
          </w:tcPr>
          <w:p w14:paraId="4D345801" w14:textId="77777777" w:rsidR="00753EF8" w:rsidRPr="00753EF8" w:rsidRDefault="00753EF8">
            <w:pPr>
              <w:rPr>
                <w:rFonts w:ascii="GHEA Grapalat" w:hAnsi="GHEA Grapalat" w:cs="Calibri"/>
                <w:color w:val="000000"/>
                <w:sz w:val="22"/>
                <w:szCs w:val="22"/>
              </w:rPr>
            </w:pPr>
            <w:r w:rsidRPr="00753EF8">
              <w:rPr>
                <w:rFonts w:ascii="Calibri" w:hAnsi="Calibri" w:cs="Calibri"/>
                <w:color w:val="000000"/>
                <w:sz w:val="22"/>
                <w:szCs w:val="22"/>
              </w:rPr>
              <w:t> </w:t>
            </w:r>
          </w:p>
        </w:tc>
        <w:tc>
          <w:tcPr>
            <w:tcW w:w="1767" w:type="dxa"/>
            <w:tcBorders>
              <w:top w:val="nil"/>
              <w:left w:val="nil"/>
              <w:bottom w:val="single" w:sz="4" w:space="0" w:color="auto"/>
              <w:right w:val="single" w:sz="4" w:space="0" w:color="auto"/>
            </w:tcBorders>
            <w:shd w:val="clear" w:color="000000" w:fill="D9D9D9"/>
            <w:noWrap/>
            <w:vAlign w:val="center"/>
            <w:hideMark/>
          </w:tcPr>
          <w:p w14:paraId="6C20EF95" w14:textId="1824A358" w:rsidR="00753EF8" w:rsidRPr="00753EF8" w:rsidRDefault="00753EF8" w:rsidP="00753EF8">
            <w:pPr>
              <w:jc w:val="center"/>
              <w:rPr>
                <w:rFonts w:ascii="GHEA Grapalat" w:hAnsi="GHEA Grapalat" w:cs="Calibri"/>
                <w:b/>
                <w:bCs/>
                <w:sz w:val="28"/>
                <w:szCs w:val="28"/>
              </w:rPr>
            </w:pPr>
            <w:r w:rsidRPr="00753EF8">
              <w:rPr>
                <w:rFonts w:ascii="GHEA Grapalat" w:hAnsi="GHEA Grapalat" w:cs="Calibri"/>
                <w:b/>
                <w:bCs/>
                <w:sz w:val="28"/>
                <w:szCs w:val="28"/>
              </w:rPr>
              <w:t>2,755,000</w:t>
            </w:r>
          </w:p>
        </w:tc>
      </w:tr>
    </w:tbl>
    <w:p w14:paraId="7472E8B8" w14:textId="77777777" w:rsidR="00E04994" w:rsidRDefault="00E04994" w:rsidP="00E04994">
      <w:pPr>
        <w:jc w:val="center"/>
        <w:rPr>
          <w:rFonts w:ascii="GHEA Grapalat" w:hAnsi="GHEA Grapalat" w:cs="Arial"/>
          <w:b/>
          <w:lang w:val="hy-AM"/>
        </w:rPr>
      </w:pPr>
    </w:p>
    <w:p w14:paraId="7756DF04" w14:textId="77777777" w:rsidR="00E04994" w:rsidRDefault="00E04994" w:rsidP="00E04994">
      <w:pPr>
        <w:ind w:left="142"/>
        <w:jc w:val="center"/>
        <w:rPr>
          <w:rFonts w:ascii="GHEA Grapalat" w:hAnsi="GHEA Grapalat"/>
          <w:b/>
          <w:sz w:val="22"/>
          <w:szCs w:val="22"/>
          <w:lang w:val="es-ES"/>
        </w:rPr>
      </w:pPr>
      <w:r>
        <w:rPr>
          <w:rFonts w:ascii="GHEA Grapalat" w:hAnsi="GHEA Grapalat"/>
          <w:b/>
          <w:sz w:val="22"/>
          <w:szCs w:val="22"/>
          <w:lang w:val="es-ES"/>
        </w:rPr>
        <w:t>ՍԱՀՄԱՆՎԱԾ ԱՅԼ ՊԱՅՄԱՆՆԵՐԸ</w:t>
      </w:r>
    </w:p>
    <w:p w14:paraId="5AB6862D" w14:textId="77777777" w:rsidR="00E04994" w:rsidRDefault="00E04994" w:rsidP="00E04994">
      <w:pPr>
        <w:ind w:left="142"/>
        <w:jc w:val="center"/>
        <w:rPr>
          <w:rFonts w:ascii="GHEA Grapalat" w:hAnsi="GHEA Grapalat"/>
          <w:b/>
          <w:lang w:val="es-ES"/>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0"/>
        <w:gridCol w:w="3346"/>
      </w:tblGrid>
      <w:tr w:rsidR="00E04994" w14:paraId="5571F7F1" w14:textId="77777777" w:rsidTr="00BA2B4B">
        <w:trPr>
          <w:trHeight w:val="617"/>
          <w:jc w:val="center"/>
        </w:trPr>
        <w:tc>
          <w:tcPr>
            <w:tcW w:w="6950" w:type="dxa"/>
            <w:tcBorders>
              <w:top w:val="single" w:sz="4" w:space="0" w:color="auto"/>
              <w:left w:val="single" w:sz="4" w:space="0" w:color="auto"/>
              <w:bottom w:val="single" w:sz="4" w:space="0" w:color="auto"/>
              <w:right w:val="single" w:sz="4" w:space="0" w:color="auto"/>
            </w:tcBorders>
            <w:vAlign w:val="center"/>
            <w:hideMark/>
          </w:tcPr>
          <w:p w14:paraId="27465194" w14:textId="77777777" w:rsidR="00E04994" w:rsidRPr="000F4711" w:rsidRDefault="00E04994" w:rsidP="00C91424">
            <w:pPr>
              <w:rPr>
                <w:rFonts w:ascii="GHEA Grapalat" w:hAnsi="GHEA Grapalat"/>
                <w:sz w:val="20"/>
                <w:szCs w:val="20"/>
                <w:lang w:val="hy-AM"/>
              </w:rPr>
            </w:pPr>
            <w:r w:rsidRPr="000F4711">
              <w:rPr>
                <w:rFonts w:ascii="GHEA Grapalat" w:hAnsi="GHEA Grapalat"/>
                <w:sz w:val="20"/>
                <w:szCs w:val="20"/>
                <w:lang w:val="hy-AM"/>
              </w:rPr>
              <w:t>Մասնակցին ստորագրված հանձնման-ընդունման արձանագրության տրամադրման ժամկետ</w:t>
            </w:r>
          </w:p>
        </w:tc>
        <w:tc>
          <w:tcPr>
            <w:tcW w:w="3346" w:type="dxa"/>
            <w:tcBorders>
              <w:top w:val="single" w:sz="4" w:space="0" w:color="auto"/>
              <w:left w:val="single" w:sz="4" w:space="0" w:color="auto"/>
              <w:bottom w:val="single" w:sz="4" w:space="0" w:color="auto"/>
              <w:right w:val="single" w:sz="4" w:space="0" w:color="auto"/>
            </w:tcBorders>
            <w:vAlign w:val="center"/>
            <w:hideMark/>
          </w:tcPr>
          <w:p w14:paraId="4FB45D74" w14:textId="77777777" w:rsidR="00E04994" w:rsidRPr="000F4711" w:rsidRDefault="00E04994" w:rsidP="00C91424">
            <w:pPr>
              <w:rPr>
                <w:rFonts w:ascii="GHEA Grapalat" w:hAnsi="GHEA Grapalat"/>
                <w:sz w:val="20"/>
                <w:szCs w:val="20"/>
                <w:lang w:val="hy-AM"/>
              </w:rPr>
            </w:pPr>
            <w:r>
              <w:rPr>
                <w:rFonts w:ascii="GHEA Grapalat" w:hAnsi="GHEA Grapalat"/>
                <w:sz w:val="20"/>
                <w:szCs w:val="20"/>
              </w:rPr>
              <w:t>20</w:t>
            </w:r>
            <w:r>
              <w:rPr>
                <w:rFonts w:ascii="GHEA Grapalat" w:hAnsi="GHEA Grapalat"/>
                <w:sz w:val="20"/>
                <w:szCs w:val="20"/>
                <w:lang w:val="hy-AM"/>
              </w:rPr>
              <w:t xml:space="preserve"> աշխատանքային օրվա ընթացքում</w:t>
            </w:r>
          </w:p>
        </w:tc>
      </w:tr>
      <w:tr w:rsidR="00E04994" w14:paraId="4470CBF9" w14:textId="77777777" w:rsidTr="00A357D9">
        <w:trPr>
          <w:trHeight w:val="781"/>
          <w:jc w:val="center"/>
        </w:trPr>
        <w:tc>
          <w:tcPr>
            <w:tcW w:w="10296" w:type="dxa"/>
            <w:gridSpan w:val="2"/>
            <w:tcBorders>
              <w:top w:val="single" w:sz="4" w:space="0" w:color="auto"/>
              <w:left w:val="single" w:sz="4" w:space="0" w:color="auto"/>
              <w:bottom w:val="single" w:sz="4" w:space="0" w:color="auto"/>
              <w:right w:val="single" w:sz="4" w:space="0" w:color="auto"/>
            </w:tcBorders>
            <w:vAlign w:val="center"/>
            <w:hideMark/>
          </w:tcPr>
          <w:p w14:paraId="1041B95D" w14:textId="77777777" w:rsidR="00E04994" w:rsidRPr="00013015" w:rsidRDefault="00E04994" w:rsidP="00C91424">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bl>
    <w:p w14:paraId="1F32D394" w14:textId="77777777" w:rsidR="00BA2B4B" w:rsidRDefault="00E04994" w:rsidP="00BA2B4B">
      <w:pPr>
        <w:pStyle w:val="NormalWeb"/>
        <w:shd w:val="clear" w:color="auto" w:fill="FFFFFF"/>
        <w:spacing w:after="0"/>
        <w:ind w:left="142" w:firstLine="142"/>
        <w:jc w:val="both"/>
        <w:rPr>
          <w:rFonts w:ascii="GHEA Grapalat" w:hAnsi="GHEA Grapalat"/>
          <w:color w:val="000000"/>
          <w:lang w:val="hy-AM"/>
        </w:rPr>
      </w:pPr>
      <w:r>
        <w:rPr>
          <w:rFonts w:ascii="GHEA Grapalat" w:hAnsi="GHEA Grapalat" w:cs="Sylfaen"/>
          <w:sz w:val="20"/>
          <w:szCs w:val="20"/>
          <w:lang w:val="hy-AM"/>
        </w:rPr>
        <w:t>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միջոցներ</w:t>
      </w:r>
      <w:r>
        <w:rPr>
          <w:rFonts w:ascii="GHEA Grapalat" w:hAnsi="GHEA Grapalat"/>
          <w:color w:val="000000"/>
          <w:lang w:val="hy-AM"/>
        </w:rPr>
        <w:t>.</w:t>
      </w:r>
    </w:p>
    <w:tbl>
      <w:tblPr>
        <w:tblpPr w:leftFromText="180" w:rightFromText="180" w:vertAnchor="text" w:horzAnchor="margin" w:tblpXSpec="center" w:tblpY="390"/>
        <w:tblW w:w="0" w:type="auto"/>
        <w:tblLayout w:type="fixed"/>
        <w:tblLook w:val="0000" w:firstRow="0" w:lastRow="0" w:firstColumn="0" w:lastColumn="0" w:noHBand="0" w:noVBand="0"/>
      </w:tblPr>
      <w:tblGrid>
        <w:gridCol w:w="4443"/>
        <w:gridCol w:w="4039"/>
      </w:tblGrid>
      <w:tr w:rsidR="00A357D9" w:rsidRPr="000078A5" w14:paraId="5A2A5A58" w14:textId="77777777" w:rsidTr="009121E9">
        <w:trPr>
          <w:trHeight w:val="56"/>
        </w:trPr>
        <w:tc>
          <w:tcPr>
            <w:tcW w:w="4443" w:type="dxa"/>
          </w:tcPr>
          <w:p w14:paraId="409CFE05" w14:textId="77777777" w:rsidR="00A357D9" w:rsidRPr="000078A5" w:rsidRDefault="00A357D9" w:rsidP="00A357D9">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61C9CC06" w14:textId="77777777" w:rsidR="00A357D9" w:rsidRPr="0072782C" w:rsidRDefault="00A357D9" w:rsidP="00A357D9">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15A4E397" w14:textId="77777777" w:rsidR="00A357D9" w:rsidRPr="0072782C" w:rsidRDefault="00A357D9" w:rsidP="00A357D9">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71BBD06C" w14:textId="77777777" w:rsidR="00A357D9" w:rsidRPr="0072782C" w:rsidRDefault="00A357D9" w:rsidP="00A357D9">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4D37C4C2" w14:textId="77777777" w:rsidR="00A357D9" w:rsidRPr="0072782C" w:rsidRDefault="00A357D9" w:rsidP="00A357D9">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6F841453" w14:textId="77777777" w:rsidR="00A357D9" w:rsidRDefault="00A357D9" w:rsidP="00A357D9">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3" w:history="1">
              <w:r w:rsidRPr="00372010">
                <w:rPr>
                  <w:rStyle w:val="Hyperlink"/>
                  <w:rFonts w:ascii="Sylfaen" w:hAnsi="Sylfaen"/>
                  <w:lang w:val="hy-AM"/>
                </w:rPr>
                <w:t>erqaxluys@yerevan.am</w:t>
              </w:r>
            </w:hyperlink>
          </w:p>
          <w:p w14:paraId="390CA9CA" w14:textId="77777777" w:rsidR="00A357D9" w:rsidRPr="0072782C" w:rsidRDefault="00A357D9" w:rsidP="00A357D9">
            <w:pPr>
              <w:jc w:val="center"/>
              <w:rPr>
                <w:rFonts w:ascii="Arial LatArm" w:hAnsi="Arial LatArm" w:cs="Sylfaen"/>
                <w:bCs/>
                <w:sz w:val="20"/>
                <w:lang w:val="hy-AM"/>
              </w:rPr>
            </w:pPr>
          </w:p>
          <w:p w14:paraId="35DA8B1E" w14:textId="77777777" w:rsidR="00A357D9" w:rsidRPr="0072782C" w:rsidRDefault="00A357D9" w:rsidP="00A357D9">
            <w:pPr>
              <w:jc w:val="center"/>
              <w:rPr>
                <w:rFonts w:ascii="Arial LatArm" w:hAnsi="Arial LatArm" w:cs="Sylfaen"/>
                <w:bCs/>
                <w:sz w:val="20"/>
                <w:lang w:val="hy-AM"/>
              </w:rPr>
            </w:pPr>
          </w:p>
          <w:p w14:paraId="1C17C47C" w14:textId="77777777" w:rsidR="00A357D9" w:rsidRPr="0072782C" w:rsidRDefault="00A357D9" w:rsidP="00A357D9">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56D98091" w14:textId="77777777" w:rsidR="00A357D9" w:rsidRPr="00447CD5" w:rsidRDefault="00A357D9" w:rsidP="00A357D9">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71262B5E" w14:textId="77777777" w:rsidR="00A357D9" w:rsidRPr="00447CD5" w:rsidRDefault="00A357D9" w:rsidP="00A357D9">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605A962E" w14:textId="77777777" w:rsidR="00A357D9" w:rsidRPr="00DF6EBB" w:rsidRDefault="00A357D9" w:rsidP="00A357D9">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52AD2FE4" w14:textId="77777777" w:rsidR="00A357D9" w:rsidRPr="000078A5" w:rsidRDefault="00A357D9" w:rsidP="00A357D9">
            <w:pPr>
              <w:rPr>
                <w:rFonts w:ascii="GHEA Grapalat" w:hAnsi="GHEA Grapalat"/>
                <w:sz w:val="20"/>
                <w:lang w:val="pt-BR"/>
              </w:rPr>
            </w:pPr>
          </w:p>
        </w:tc>
        <w:tc>
          <w:tcPr>
            <w:tcW w:w="4039" w:type="dxa"/>
          </w:tcPr>
          <w:p w14:paraId="59132BE6" w14:textId="77777777" w:rsidR="00A357D9" w:rsidRPr="000078A5" w:rsidRDefault="00A357D9" w:rsidP="00A357D9">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4F87E9E0" w14:textId="77777777" w:rsidR="00A357D9" w:rsidRPr="000078A5" w:rsidRDefault="00A357D9" w:rsidP="00A357D9">
            <w:pPr>
              <w:spacing w:line="360" w:lineRule="auto"/>
              <w:jc w:val="center"/>
              <w:rPr>
                <w:rFonts w:ascii="GHEA Grapalat" w:hAnsi="GHEA Grapalat"/>
                <w:b/>
                <w:sz w:val="20"/>
                <w:lang w:val="nb-NO"/>
              </w:rPr>
            </w:pPr>
          </w:p>
          <w:p w14:paraId="2C240F9E" w14:textId="77777777" w:rsidR="00A357D9" w:rsidRDefault="00A357D9" w:rsidP="00A357D9">
            <w:pPr>
              <w:rPr>
                <w:rFonts w:ascii="GHEA Grapalat" w:hAnsi="GHEA Grapalat"/>
                <w:sz w:val="20"/>
                <w:lang w:val="pt-BR"/>
              </w:rPr>
            </w:pPr>
            <w:r w:rsidRPr="000078A5">
              <w:rPr>
                <w:rFonts w:ascii="GHEA Grapalat" w:hAnsi="GHEA Grapalat"/>
                <w:sz w:val="20"/>
                <w:lang w:val="pt-BR"/>
              </w:rPr>
              <w:t xml:space="preserve">       </w:t>
            </w:r>
          </w:p>
          <w:p w14:paraId="7E77E0AF" w14:textId="77777777" w:rsidR="00A357D9" w:rsidRDefault="00A357D9" w:rsidP="00A357D9">
            <w:pPr>
              <w:rPr>
                <w:rFonts w:ascii="GHEA Grapalat" w:hAnsi="GHEA Grapalat"/>
                <w:sz w:val="20"/>
                <w:lang w:val="pt-BR"/>
              </w:rPr>
            </w:pPr>
          </w:p>
          <w:p w14:paraId="57F393EE" w14:textId="77777777" w:rsidR="00A357D9" w:rsidRDefault="00A357D9" w:rsidP="00A357D9">
            <w:pPr>
              <w:rPr>
                <w:rFonts w:ascii="GHEA Grapalat" w:hAnsi="GHEA Grapalat"/>
                <w:sz w:val="20"/>
                <w:lang w:val="pt-BR"/>
              </w:rPr>
            </w:pPr>
          </w:p>
          <w:p w14:paraId="367F0321" w14:textId="77777777" w:rsidR="00A357D9" w:rsidRPr="0072782C" w:rsidRDefault="00A357D9" w:rsidP="00A357D9">
            <w:pPr>
              <w:rPr>
                <w:rFonts w:ascii="Arial LatArm" w:hAnsi="Arial LatArm" w:cs="Sylfaen"/>
                <w:bCs/>
                <w:sz w:val="20"/>
                <w:lang w:val="pt-BR"/>
              </w:rPr>
            </w:pPr>
            <w:r w:rsidRPr="0072782C">
              <w:rPr>
                <w:rFonts w:ascii="Arial LatArm" w:hAnsi="Arial LatArm" w:cs="Sylfaen"/>
                <w:bCs/>
                <w:sz w:val="20"/>
                <w:lang w:val="pt-BR"/>
              </w:rPr>
              <w:t>¾É. ÷áëï.</w:t>
            </w:r>
          </w:p>
          <w:p w14:paraId="41A7D185" w14:textId="77777777" w:rsidR="00A357D9" w:rsidRPr="0072782C" w:rsidRDefault="00A357D9" w:rsidP="00A357D9">
            <w:pPr>
              <w:rPr>
                <w:rFonts w:ascii="Arial LatArm" w:hAnsi="Arial LatArm" w:cs="Sylfaen"/>
                <w:bCs/>
                <w:sz w:val="20"/>
                <w:lang w:val="pt-BR"/>
              </w:rPr>
            </w:pPr>
          </w:p>
          <w:p w14:paraId="5E1DAE8F" w14:textId="77777777" w:rsidR="00A357D9" w:rsidRPr="0072782C" w:rsidRDefault="00A357D9" w:rsidP="00A357D9">
            <w:pPr>
              <w:rPr>
                <w:rFonts w:ascii="Arial LatArm" w:hAnsi="Arial LatArm" w:cs="Sylfaen"/>
                <w:bCs/>
                <w:sz w:val="20"/>
                <w:lang w:val="pt-BR"/>
              </w:rPr>
            </w:pPr>
          </w:p>
          <w:p w14:paraId="33BE9C96" w14:textId="77777777" w:rsidR="00A357D9" w:rsidRPr="000078A5" w:rsidRDefault="00A357D9" w:rsidP="00A357D9">
            <w:pPr>
              <w:rPr>
                <w:rFonts w:ascii="GHEA Grapalat" w:hAnsi="GHEA Grapalat"/>
                <w:sz w:val="20"/>
                <w:lang w:val="pt-BR"/>
              </w:rPr>
            </w:pPr>
            <w:r w:rsidRPr="000078A5">
              <w:rPr>
                <w:rFonts w:ascii="GHEA Grapalat" w:hAnsi="GHEA Grapalat"/>
                <w:sz w:val="20"/>
                <w:lang w:val="pt-BR"/>
              </w:rPr>
              <w:t xml:space="preserve">         --------------------------------------------</w:t>
            </w:r>
          </w:p>
          <w:p w14:paraId="3289EAE7" w14:textId="77777777" w:rsidR="00A357D9" w:rsidRPr="000078A5" w:rsidRDefault="00A357D9" w:rsidP="00A357D9">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70057389" w14:textId="77777777" w:rsidR="00A357D9" w:rsidRPr="000078A5" w:rsidRDefault="00A357D9" w:rsidP="00A357D9">
            <w:pPr>
              <w:rPr>
                <w:rFonts w:ascii="GHEA Grapalat" w:hAnsi="GHEA Grapalat"/>
                <w:sz w:val="16"/>
                <w:szCs w:val="16"/>
                <w:lang w:val="pt-BR"/>
              </w:rPr>
            </w:pPr>
            <w:r w:rsidRPr="000078A5">
              <w:rPr>
                <w:rFonts w:ascii="GHEA Grapalat" w:hAnsi="GHEA Grapalat"/>
                <w:sz w:val="16"/>
                <w:szCs w:val="16"/>
                <w:lang w:val="pt-BR"/>
              </w:rPr>
              <w:t xml:space="preserve">                                  </w:t>
            </w:r>
          </w:p>
          <w:p w14:paraId="1C2E43E3" w14:textId="77777777" w:rsidR="00A357D9" w:rsidRPr="000078A5" w:rsidRDefault="00A357D9" w:rsidP="00A357D9">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p w14:paraId="2E930B6F" w14:textId="77777777" w:rsidR="00A357D9" w:rsidRPr="000078A5" w:rsidRDefault="00A357D9" w:rsidP="00A357D9">
            <w:pPr>
              <w:spacing w:line="360" w:lineRule="auto"/>
              <w:jc w:val="center"/>
              <w:rPr>
                <w:rFonts w:ascii="GHEA Grapalat" w:hAnsi="GHEA Grapalat"/>
                <w:b/>
                <w:sz w:val="20"/>
                <w:lang w:val="nb-NO"/>
              </w:rPr>
            </w:pPr>
          </w:p>
        </w:tc>
      </w:tr>
    </w:tbl>
    <w:p w14:paraId="48F7C601" w14:textId="5302D1C2" w:rsidR="00E04994" w:rsidRDefault="00E04994" w:rsidP="00BA2B4B">
      <w:pPr>
        <w:pStyle w:val="NormalWeb"/>
        <w:shd w:val="clear" w:color="auto" w:fill="FFFFFF"/>
        <w:spacing w:after="0"/>
        <w:ind w:left="142" w:firstLine="142"/>
        <w:jc w:val="both"/>
        <w:rPr>
          <w:rFonts w:ascii="GHEA Grapalat" w:hAnsi="GHEA Grapalat" w:cs="Sylfaen"/>
          <w:sz w:val="22"/>
          <w:szCs w:val="22"/>
          <w:lang w:val="af-ZA"/>
        </w:rPr>
      </w:pPr>
      <w:r w:rsidRPr="00E6597C">
        <w:rPr>
          <w:rFonts w:ascii="GHEA Grapalat" w:hAnsi="GHEA Grapalat" w:cs="Sylfaen"/>
          <w:sz w:val="22"/>
          <w:szCs w:val="22"/>
          <w:lang w:val="af-ZA"/>
        </w:rPr>
        <w:lastRenderedPageBreak/>
        <w:t xml:space="preserve"> Կապալառուն աշխատանքները կատարում է </w:t>
      </w:r>
      <w:r w:rsidR="00D6479A">
        <w:rPr>
          <w:rFonts w:ascii="GHEA Grapalat" w:hAnsi="GHEA Grapalat" w:cs="Sylfaen"/>
          <w:sz w:val="22"/>
          <w:szCs w:val="22"/>
          <w:lang w:val="af-ZA"/>
        </w:rPr>
        <w:t>ք. Երևան</w:t>
      </w:r>
      <w:r w:rsidR="00D6479A" w:rsidRPr="00D6479A">
        <w:rPr>
          <w:rFonts w:ascii="GHEA Grapalat" w:hAnsi="GHEA Grapalat" w:cs="Sylfaen"/>
          <w:sz w:val="22"/>
          <w:szCs w:val="22"/>
          <w:lang w:val="af-ZA"/>
        </w:rPr>
        <w:t xml:space="preserve">, Բուզանդի 1/4 , </w:t>
      </w:r>
      <w:r w:rsidR="00753EF8">
        <w:rPr>
          <w:rFonts w:ascii="GHEA Grapalat" w:hAnsi="GHEA Grapalat" w:cs="Sylfaen"/>
          <w:sz w:val="22"/>
          <w:szCs w:val="22"/>
          <w:lang w:val="af-ZA"/>
        </w:rPr>
        <w:t xml:space="preserve">Մասիսի 102 </w:t>
      </w:r>
      <w:r w:rsidR="00D6479A" w:rsidRPr="00D6479A">
        <w:rPr>
          <w:rFonts w:ascii="GHEA Grapalat" w:hAnsi="GHEA Grapalat" w:cs="Sylfaen"/>
          <w:sz w:val="22"/>
          <w:szCs w:val="22"/>
          <w:lang w:val="af-ZA"/>
        </w:rPr>
        <w:t>հասցում</w:t>
      </w:r>
      <w:r w:rsidRPr="00E6597C">
        <w:rPr>
          <w:rFonts w:ascii="GHEA Grapalat" w:hAnsi="GHEA Grapalat" w:cs="Sylfaen"/>
          <w:sz w:val="22"/>
          <w:szCs w:val="22"/>
          <w:lang w:val="af-ZA"/>
        </w:rPr>
        <w:t>:</w:t>
      </w:r>
    </w:p>
    <w:p w14:paraId="4B2907D5" w14:textId="77777777" w:rsidR="009121E9" w:rsidRDefault="009121E9" w:rsidP="00BA2B4B">
      <w:pPr>
        <w:pStyle w:val="NormalWeb"/>
        <w:shd w:val="clear" w:color="auto" w:fill="FFFFFF"/>
        <w:spacing w:after="0"/>
        <w:ind w:left="142" w:firstLine="142"/>
        <w:jc w:val="both"/>
        <w:rPr>
          <w:rFonts w:ascii="GHEA Grapalat" w:hAnsi="GHEA Grapalat" w:cs="Sylfaen"/>
          <w:sz w:val="22"/>
          <w:szCs w:val="22"/>
          <w:lang w:val="af-ZA"/>
        </w:rPr>
      </w:pPr>
    </w:p>
    <w:p w14:paraId="6473DE04" w14:textId="77777777" w:rsidR="00E04994" w:rsidRDefault="00E04994" w:rsidP="00E04994">
      <w:pPr>
        <w:pStyle w:val="NormalWeb"/>
        <w:shd w:val="clear" w:color="auto" w:fill="FFFFFF"/>
        <w:spacing w:after="0"/>
        <w:ind w:left="-450" w:firstLine="450"/>
        <w:jc w:val="both"/>
        <w:rPr>
          <w:rFonts w:ascii="GHEA Grapalat" w:hAnsi="GHEA Grapalat"/>
          <w:color w:val="000000"/>
          <w:lang w:val="hy-AM"/>
        </w:rPr>
      </w:pPr>
    </w:p>
    <w:p w14:paraId="1F23B647" w14:textId="77777777" w:rsidR="008C0951" w:rsidRDefault="008C0951" w:rsidP="00E04994">
      <w:pPr>
        <w:pStyle w:val="NormalWeb"/>
        <w:shd w:val="clear" w:color="auto" w:fill="FFFFFF"/>
        <w:spacing w:after="0"/>
        <w:ind w:left="-450" w:firstLine="450"/>
        <w:jc w:val="both"/>
        <w:rPr>
          <w:rFonts w:ascii="GHEA Grapalat" w:hAnsi="GHEA Grapalat"/>
          <w:color w:val="000000"/>
          <w:lang w:val="hy-AM"/>
        </w:rPr>
      </w:pPr>
    </w:p>
    <w:p w14:paraId="38147C76" w14:textId="77777777" w:rsidR="008C0951" w:rsidRDefault="008C0951" w:rsidP="00E04994">
      <w:pPr>
        <w:pStyle w:val="NormalWeb"/>
        <w:shd w:val="clear" w:color="auto" w:fill="FFFFFF"/>
        <w:spacing w:after="0"/>
        <w:ind w:left="-450" w:firstLine="450"/>
        <w:jc w:val="both"/>
        <w:rPr>
          <w:rFonts w:ascii="GHEA Grapalat" w:hAnsi="GHEA Grapalat"/>
          <w:color w:val="000000"/>
          <w:lang w:val="hy-AM"/>
        </w:rPr>
      </w:pPr>
    </w:p>
    <w:p w14:paraId="04F79D54" w14:textId="77777777" w:rsidR="008C0951" w:rsidRDefault="008C0951" w:rsidP="00E04994">
      <w:pPr>
        <w:pStyle w:val="NormalWeb"/>
        <w:shd w:val="clear" w:color="auto" w:fill="FFFFFF"/>
        <w:spacing w:after="0"/>
        <w:ind w:left="-450" w:firstLine="450"/>
        <w:jc w:val="both"/>
        <w:rPr>
          <w:rFonts w:ascii="GHEA Grapalat" w:hAnsi="GHEA Grapalat"/>
          <w:color w:val="000000"/>
          <w:lang w:val="hy-AM"/>
        </w:rPr>
      </w:pPr>
    </w:p>
    <w:p w14:paraId="2A5B468E" w14:textId="77777777" w:rsidR="008C0951" w:rsidRDefault="008C0951" w:rsidP="00E04994">
      <w:pPr>
        <w:pStyle w:val="NormalWeb"/>
        <w:shd w:val="clear" w:color="auto" w:fill="FFFFFF"/>
        <w:spacing w:after="0"/>
        <w:ind w:left="-450" w:firstLine="450"/>
        <w:jc w:val="both"/>
        <w:rPr>
          <w:rFonts w:ascii="GHEA Grapalat" w:hAnsi="GHEA Grapalat"/>
          <w:color w:val="000000"/>
          <w:lang w:val="hy-AM"/>
        </w:rPr>
      </w:pPr>
    </w:p>
    <w:p w14:paraId="42C74046" w14:textId="358FA8E9" w:rsidR="00E04994" w:rsidRPr="00E6597C" w:rsidRDefault="00E04994" w:rsidP="00E04994">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w:t>
      </w:r>
      <w:r w:rsidR="00B64E06">
        <w:rPr>
          <w:rFonts w:ascii="GHEA Grapalat" w:hAnsi="GHEA Grapalat" w:cs="Arial"/>
          <w:i/>
          <w:sz w:val="20"/>
          <w:szCs w:val="20"/>
          <w:lang w:val="pt-BR"/>
        </w:rPr>
        <w:t>2</w:t>
      </w:r>
    </w:p>
    <w:p w14:paraId="70F99D8F" w14:textId="77777777" w:rsidR="00E04994" w:rsidRPr="00E6597C" w:rsidRDefault="00E04994" w:rsidP="00E04994">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Pr>
          <w:rFonts w:ascii="GHEA Grapalat" w:hAnsi="GHEA Grapalat"/>
          <w:i/>
          <w:sz w:val="20"/>
          <w:szCs w:val="20"/>
          <w:lang w:val="pt-BR"/>
        </w:rPr>
        <w:t>24</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331E78E0" w14:textId="10EF1B13" w:rsidR="00E04994" w:rsidRPr="00E6597C" w:rsidRDefault="00E04994" w:rsidP="00E04994">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008C0951">
        <w:rPr>
          <w:rFonts w:ascii="Sylfaen" w:hAnsi="Sylfaen"/>
          <w:b/>
          <w:sz w:val="22"/>
          <w:lang w:val="af-ZA"/>
        </w:rPr>
        <w:t>5</w:t>
      </w:r>
      <w:r>
        <w:rPr>
          <w:rFonts w:ascii="Sylfaen" w:hAnsi="Sylfaen"/>
          <w:b/>
          <w:sz w:val="22"/>
          <w:lang w:val="af-ZA"/>
        </w:rPr>
        <w:t xml:space="preserve"> </w:t>
      </w:r>
      <w:r w:rsidRPr="00E6597C">
        <w:rPr>
          <w:rFonts w:ascii="GHEA Grapalat" w:hAnsi="GHEA Grapalat" w:cs="Sylfaen"/>
          <w:i/>
          <w:sz w:val="20"/>
          <w:szCs w:val="20"/>
          <w:lang w:val="pt-BR"/>
        </w:rPr>
        <w:t>ծածկագրով պայմանագրի</w:t>
      </w:r>
    </w:p>
    <w:p w14:paraId="33100204" w14:textId="77777777" w:rsidR="00E04994" w:rsidRPr="00E6597C" w:rsidRDefault="00E04994" w:rsidP="00E04994">
      <w:pPr>
        <w:jc w:val="center"/>
        <w:rPr>
          <w:rFonts w:ascii="GHEA Grapalat" w:hAnsi="GHEA Grapalat" w:cs="Sylfaen"/>
          <w:b/>
          <w:lang w:val="pt-BR"/>
        </w:rPr>
      </w:pPr>
    </w:p>
    <w:p w14:paraId="082A28BA" w14:textId="77777777" w:rsidR="00E04994" w:rsidRPr="00E6597C" w:rsidRDefault="00E04994" w:rsidP="00E04994">
      <w:pPr>
        <w:jc w:val="center"/>
        <w:rPr>
          <w:rFonts w:ascii="GHEA Grapalat" w:hAnsi="GHEA Grapalat" w:cs="Sylfaen"/>
          <w:b/>
          <w:lang w:val="pt-BR"/>
        </w:rPr>
      </w:pPr>
    </w:p>
    <w:p w14:paraId="54690FCE" w14:textId="77777777" w:rsidR="00E04994" w:rsidRPr="000117CC" w:rsidRDefault="00E04994" w:rsidP="00E04994">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Pr>
          <w:rFonts w:ascii="GHEA Grapalat" w:hAnsi="GHEA Grapalat" w:cs="Sylfaen"/>
          <w:b/>
          <w:sz w:val="20"/>
          <w:szCs w:val="20"/>
          <w:lang w:val="hy-AM"/>
        </w:rPr>
        <w:t>*</w:t>
      </w:r>
    </w:p>
    <w:p w14:paraId="779A8221" w14:textId="77777777" w:rsidR="008C0951" w:rsidRDefault="008C0951" w:rsidP="008C0951">
      <w:pPr>
        <w:jc w:val="center"/>
        <w:rPr>
          <w:rFonts w:ascii="GHEA Grapalat" w:hAnsi="GHEA Grapalat" w:cs="Arial"/>
          <w:b/>
          <w:lang w:val="hy-AM"/>
        </w:rPr>
      </w:pPr>
      <w:r w:rsidRPr="005602E9">
        <w:rPr>
          <w:rFonts w:ascii="GHEA Grapalat" w:hAnsi="GHEA Grapalat" w:cs="Arial"/>
          <w:b/>
          <w:lang w:val="hy-AM"/>
        </w:rPr>
        <w:t>Երքաղլույս ՓԲԸ-ին 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աշխատանքների</w:t>
      </w:r>
    </w:p>
    <w:p w14:paraId="0589246C" w14:textId="77777777" w:rsidR="00E04994" w:rsidRPr="00C75EA5" w:rsidRDefault="00E04994" w:rsidP="00E04994">
      <w:pPr>
        <w:ind w:firstLine="567"/>
        <w:jc w:val="center"/>
        <w:rPr>
          <w:rFonts w:ascii="Arial" w:hAnsi="Arial" w:cs="Arial"/>
          <w:b/>
          <w:bCs/>
          <w:color w:val="000000"/>
          <w:sz w:val="22"/>
          <w:szCs w:val="22"/>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35"/>
        <w:gridCol w:w="2970"/>
        <w:gridCol w:w="3150"/>
      </w:tblGrid>
      <w:tr w:rsidR="00E04994" w:rsidRPr="006838F6" w14:paraId="30BAE7B4" w14:textId="77777777" w:rsidTr="00C91424">
        <w:trPr>
          <w:cantSplit/>
          <w:trHeight w:val="564"/>
          <w:jc w:val="center"/>
        </w:trPr>
        <w:tc>
          <w:tcPr>
            <w:tcW w:w="540" w:type="dxa"/>
            <w:vMerge w:val="restart"/>
            <w:vAlign w:val="center"/>
          </w:tcPr>
          <w:p w14:paraId="79470625"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sz w:val="20"/>
                <w:szCs w:val="20"/>
                <w:lang w:val="pt-BR"/>
              </w:rPr>
              <w:t xml:space="preserve">N </w:t>
            </w:r>
            <w:r w:rsidRPr="006838F6">
              <w:rPr>
                <w:rFonts w:ascii="GHEA Grapalat" w:hAnsi="GHEA Grapalat" w:cs="Sylfaen"/>
                <w:sz w:val="20"/>
                <w:szCs w:val="20"/>
                <w:lang w:val="pt-BR"/>
              </w:rPr>
              <w:t>ը</w:t>
            </w:r>
            <w:r w:rsidRPr="006838F6">
              <w:rPr>
                <w:rFonts w:ascii="GHEA Grapalat" w:hAnsi="GHEA Grapalat" w:cs="Arial"/>
                <w:sz w:val="20"/>
                <w:szCs w:val="20"/>
                <w:lang w:val="pt-BR"/>
              </w:rPr>
              <w:t>/</w:t>
            </w:r>
            <w:r w:rsidRPr="006838F6">
              <w:rPr>
                <w:rFonts w:ascii="GHEA Grapalat" w:hAnsi="GHEA Grapalat" w:cs="Sylfaen"/>
                <w:sz w:val="20"/>
                <w:szCs w:val="20"/>
                <w:lang w:val="pt-BR"/>
              </w:rPr>
              <w:t>կ</w:t>
            </w:r>
          </w:p>
        </w:tc>
        <w:tc>
          <w:tcPr>
            <w:tcW w:w="3235" w:type="dxa"/>
            <w:vMerge w:val="restart"/>
            <w:vAlign w:val="center"/>
          </w:tcPr>
          <w:p w14:paraId="34C3B224"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cs="Sylfaen"/>
                <w:sz w:val="20"/>
                <w:szCs w:val="20"/>
                <w:lang w:val="pt-BR"/>
              </w:rPr>
              <w:t>Կապալառուի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կողմից</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կատարվելիք</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առանձին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տեսակների</w:t>
            </w:r>
          </w:p>
          <w:p w14:paraId="5295F19C"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cs="Sylfaen"/>
                <w:sz w:val="20"/>
                <w:szCs w:val="20"/>
                <w:lang w:val="pt-BR"/>
              </w:rPr>
              <w:t>անվանումներ</w:t>
            </w:r>
          </w:p>
        </w:tc>
        <w:tc>
          <w:tcPr>
            <w:tcW w:w="6120" w:type="dxa"/>
            <w:gridSpan w:val="2"/>
            <w:vAlign w:val="center"/>
          </w:tcPr>
          <w:p w14:paraId="5D62C20A"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cs="Sylfaen"/>
                <w:sz w:val="20"/>
                <w:szCs w:val="20"/>
                <w:lang w:val="pt-BR"/>
              </w:rPr>
              <w:t>Աշխատանքների</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կատարման</w:t>
            </w:r>
            <w:r w:rsidRPr="006838F6">
              <w:rPr>
                <w:rFonts w:ascii="GHEA Grapalat" w:hAnsi="GHEA Grapalat" w:cs="Times Armenian"/>
                <w:sz w:val="20"/>
                <w:szCs w:val="20"/>
                <w:lang w:val="pt-BR"/>
              </w:rPr>
              <w:t xml:space="preserve"> </w:t>
            </w:r>
            <w:r w:rsidRPr="006838F6">
              <w:rPr>
                <w:rFonts w:ascii="GHEA Grapalat" w:hAnsi="GHEA Grapalat" w:cs="Sylfaen"/>
                <w:sz w:val="20"/>
                <w:szCs w:val="20"/>
                <w:lang w:val="pt-BR"/>
              </w:rPr>
              <w:t>ժամկետը**</w:t>
            </w:r>
          </w:p>
        </w:tc>
      </w:tr>
      <w:tr w:rsidR="00E04994" w:rsidRPr="00EF6939" w14:paraId="7EBCE880" w14:textId="77777777" w:rsidTr="00C91424">
        <w:trPr>
          <w:cantSplit/>
          <w:trHeight w:val="586"/>
          <w:jc w:val="center"/>
        </w:trPr>
        <w:tc>
          <w:tcPr>
            <w:tcW w:w="540" w:type="dxa"/>
            <w:vMerge/>
            <w:vAlign w:val="center"/>
          </w:tcPr>
          <w:p w14:paraId="0D57B7B7" w14:textId="77777777" w:rsidR="00E04994" w:rsidRPr="006838F6" w:rsidRDefault="00E04994" w:rsidP="00C91424">
            <w:pPr>
              <w:jc w:val="both"/>
              <w:rPr>
                <w:rFonts w:ascii="GHEA Grapalat" w:hAnsi="GHEA Grapalat"/>
                <w:sz w:val="20"/>
                <w:szCs w:val="20"/>
                <w:lang w:val="pt-BR"/>
              </w:rPr>
            </w:pPr>
          </w:p>
        </w:tc>
        <w:tc>
          <w:tcPr>
            <w:tcW w:w="3235" w:type="dxa"/>
            <w:vMerge/>
          </w:tcPr>
          <w:p w14:paraId="792F9A5B" w14:textId="77777777" w:rsidR="00E04994" w:rsidRPr="006838F6" w:rsidRDefault="00E04994" w:rsidP="00C91424">
            <w:pPr>
              <w:rPr>
                <w:rFonts w:ascii="GHEA Grapalat" w:hAnsi="GHEA Grapalat"/>
                <w:sz w:val="20"/>
                <w:szCs w:val="20"/>
                <w:lang w:val="pt-BR"/>
              </w:rPr>
            </w:pPr>
          </w:p>
        </w:tc>
        <w:tc>
          <w:tcPr>
            <w:tcW w:w="2970" w:type="dxa"/>
            <w:vAlign w:val="center"/>
          </w:tcPr>
          <w:p w14:paraId="32417BB6"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cs="Sylfaen"/>
                <w:sz w:val="20"/>
                <w:szCs w:val="20"/>
                <w:lang w:val="pt-BR"/>
              </w:rPr>
              <w:t>Սկիզբը</w:t>
            </w:r>
          </w:p>
        </w:tc>
        <w:tc>
          <w:tcPr>
            <w:tcW w:w="3150" w:type="dxa"/>
            <w:vAlign w:val="center"/>
          </w:tcPr>
          <w:p w14:paraId="1533C944" w14:textId="77777777" w:rsidR="00E04994" w:rsidRPr="006838F6" w:rsidRDefault="00E04994" w:rsidP="00C91424">
            <w:pPr>
              <w:jc w:val="center"/>
              <w:rPr>
                <w:rFonts w:ascii="GHEA Grapalat" w:hAnsi="GHEA Grapalat"/>
                <w:sz w:val="20"/>
                <w:szCs w:val="20"/>
                <w:lang w:val="pt-BR"/>
              </w:rPr>
            </w:pPr>
            <w:r w:rsidRPr="006838F6">
              <w:rPr>
                <w:rFonts w:ascii="GHEA Grapalat" w:hAnsi="GHEA Grapalat" w:cs="Sylfaen"/>
                <w:sz w:val="20"/>
                <w:szCs w:val="20"/>
                <w:lang w:val="pt-BR"/>
              </w:rPr>
              <w:t>Ավարտը</w:t>
            </w:r>
          </w:p>
        </w:tc>
      </w:tr>
      <w:tr w:rsidR="00E04994" w:rsidRPr="00DF3C47" w14:paraId="098743B8" w14:textId="77777777" w:rsidTr="008C0951">
        <w:trPr>
          <w:trHeight w:val="5196"/>
          <w:jc w:val="center"/>
        </w:trPr>
        <w:tc>
          <w:tcPr>
            <w:tcW w:w="540" w:type="dxa"/>
            <w:vAlign w:val="center"/>
          </w:tcPr>
          <w:p w14:paraId="30307C8C" w14:textId="77777777" w:rsidR="00E04994" w:rsidRPr="00930DEA" w:rsidRDefault="00E04994" w:rsidP="00C91424">
            <w:pPr>
              <w:jc w:val="center"/>
              <w:rPr>
                <w:rFonts w:ascii="GHEA Grapalat" w:hAnsi="GHEA Grapalat"/>
                <w:sz w:val="20"/>
                <w:szCs w:val="20"/>
                <w:lang w:val="pt-BR"/>
              </w:rPr>
            </w:pPr>
            <w:r w:rsidRPr="00930DEA">
              <w:rPr>
                <w:rFonts w:ascii="GHEA Grapalat" w:hAnsi="GHEA Grapalat"/>
                <w:sz w:val="20"/>
                <w:szCs w:val="20"/>
                <w:lang w:val="pt-BR"/>
              </w:rPr>
              <w:t>1</w:t>
            </w:r>
          </w:p>
        </w:tc>
        <w:tc>
          <w:tcPr>
            <w:tcW w:w="3235" w:type="dxa"/>
            <w:vAlign w:val="center"/>
          </w:tcPr>
          <w:p w14:paraId="4F26DF0D" w14:textId="26AE612D" w:rsidR="00E04994" w:rsidRPr="008C0951" w:rsidRDefault="008C0951" w:rsidP="008C0951">
            <w:pPr>
              <w:jc w:val="center"/>
              <w:rPr>
                <w:rFonts w:ascii="Arial Armenian" w:hAnsi="Arial Armenian"/>
                <w:bCs/>
                <w:sz w:val="20"/>
                <w:szCs w:val="20"/>
                <w:lang w:val="pt-BR"/>
              </w:rPr>
            </w:pPr>
            <w:r w:rsidRPr="0055783F">
              <w:rPr>
                <w:rFonts w:ascii="GHEA Grapalat" w:hAnsi="GHEA Grapalat" w:cs="Arial"/>
                <w:sz w:val="22"/>
                <w:lang w:val="hy-AM"/>
              </w:rPr>
              <w:t>Երքաղլույս ՓԲԸ-ին 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w:t>
            </w:r>
          </w:p>
        </w:tc>
        <w:tc>
          <w:tcPr>
            <w:tcW w:w="2970" w:type="dxa"/>
            <w:vAlign w:val="center"/>
          </w:tcPr>
          <w:p w14:paraId="2147C78C" w14:textId="77777777" w:rsidR="00E04994" w:rsidRPr="006838F6" w:rsidRDefault="00E04994" w:rsidP="00C91424">
            <w:pPr>
              <w:jc w:val="center"/>
              <w:rPr>
                <w:rFonts w:ascii="Arial Armenian" w:hAnsi="Arial Armenian"/>
                <w:bCs/>
                <w:sz w:val="20"/>
                <w:szCs w:val="20"/>
                <w:lang w:val="pt-BR"/>
              </w:rPr>
            </w:pPr>
            <w:r w:rsidRPr="006838F6">
              <w:rPr>
                <w:rFonts w:ascii="GHEA Grapalat" w:hAnsi="GHEA Grapalat"/>
                <w:sz w:val="22"/>
                <w:szCs w:val="22"/>
                <w:lang w:val="hy-AM"/>
              </w:rPr>
              <w:t>Պայմանագրով նախատեսված աշխատանքները սկսվում են աշխատանքներ</w:t>
            </w:r>
            <w:r>
              <w:rPr>
                <w:rFonts w:ascii="GHEA Grapalat" w:hAnsi="GHEA Grapalat"/>
                <w:sz w:val="22"/>
                <w:szCs w:val="22"/>
              </w:rPr>
              <w:t>ի</w:t>
            </w:r>
            <w:r w:rsidRPr="006838F6">
              <w:rPr>
                <w:rFonts w:ascii="GHEA Grapalat" w:hAnsi="GHEA Grapalat"/>
                <w:sz w:val="22"/>
                <w:szCs w:val="22"/>
                <w:lang w:val="hy-AM"/>
              </w:rPr>
              <w:t xml:space="preserve"> պայմանագ</w:t>
            </w:r>
            <w:r>
              <w:rPr>
                <w:rFonts w:ascii="GHEA Grapalat" w:hAnsi="GHEA Grapalat"/>
                <w:sz w:val="22"/>
                <w:szCs w:val="22"/>
              </w:rPr>
              <w:t>իրը</w:t>
            </w:r>
            <w:r w:rsidRPr="006838F6">
              <w:rPr>
                <w:rFonts w:ascii="GHEA Grapalat" w:hAnsi="GHEA Grapalat"/>
                <w:sz w:val="22"/>
                <w:szCs w:val="22"/>
                <w:lang w:val="hy-AM"/>
              </w:rPr>
              <w:t xml:space="preserve"> (ֆինանսական միջոցների տրամադրման համաձայնագրերը) ուժի մեջ մտնելու օրը</w:t>
            </w:r>
          </w:p>
        </w:tc>
        <w:tc>
          <w:tcPr>
            <w:tcW w:w="3150" w:type="dxa"/>
            <w:vAlign w:val="center"/>
          </w:tcPr>
          <w:p w14:paraId="59BF06D2" w14:textId="19875CD6" w:rsidR="00E04994" w:rsidRPr="006838F6" w:rsidRDefault="00B64E06" w:rsidP="00C91424">
            <w:pPr>
              <w:jc w:val="center"/>
              <w:rPr>
                <w:rFonts w:ascii="GHEA Grapalat" w:hAnsi="GHEA Grapalat"/>
                <w:lang w:val="hy-AM"/>
              </w:rPr>
            </w:pPr>
            <w:r>
              <w:rPr>
                <w:rFonts w:ascii="GHEA Grapalat" w:hAnsi="GHEA Grapalat"/>
                <w:sz w:val="22"/>
                <w:szCs w:val="22"/>
              </w:rPr>
              <w:t>35</w:t>
            </w:r>
            <w:r w:rsidR="00E04994" w:rsidRPr="006838F6">
              <w:rPr>
                <w:rFonts w:ascii="GHEA Grapalat" w:hAnsi="GHEA Grapalat"/>
                <w:sz w:val="22"/>
                <w:szCs w:val="22"/>
              </w:rPr>
              <w:t>-</w:t>
            </w:r>
            <w:r w:rsidR="00E04994" w:rsidRPr="006838F6">
              <w:rPr>
                <w:rFonts w:ascii="GHEA Grapalat" w:hAnsi="GHEA Grapalat"/>
                <w:sz w:val="22"/>
                <w:szCs w:val="22"/>
                <w:lang w:val="hy-AM"/>
              </w:rPr>
              <w:t>րդ օրացուցային օրը</w:t>
            </w:r>
          </w:p>
          <w:p w14:paraId="107592A3" w14:textId="77777777" w:rsidR="00E04994" w:rsidRPr="006838F6" w:rsidRDefault="00E04994" w:rsidP="00C91424">
            <w:pPr>
              <w:rPr>
                <w:rFonts w:ascii="GHEA Grapalat" w:hAnsi="GHEA Grapalat"/>
                <w:sz w:val="20"/>
                <w:szCs w:val="20"/>
                <w:lang w:val="pt-BR"/>
              </w:rPr>
            </w:pPr>
          </w:p>
        </w:tc>
      </w:tr>
    </w:tbl>
    <w:p w14:paraId="253DAEC8" w14:textId="77777777" w:rsidR="00E04994" w:rsidRPr="00E6597C" w:rsidRDefault="00E04994" w:rsidP="00E04994">
      <w:pPr>
        <w:keepNext/>
        <w:jc w:val="both"/>
        <w:outlineLvl w:val="3"/>
        <w:rPr>
          <w:rFonts w:ascii="GHEA Grapalat" w:hAnsi="GHEA Grapalat"/>
          <w:i/>
          <w:sz w:val="32"/>
          <w:lang w:val="pt-BR"/>
        </w:rPr>
      </w:pPr>
    </w:p>
    <w:p w14:paraId="4A66E654" w14:textId="7E4D3266" w:rsidR="00E04994" w:rsidRDefault="00E04994" w:rsidP="00E04994">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14:paraId="729379B3" w14:textId="77777777" w:rsidR="000C588A" w:rsidRPr="00553C89" w:rsidRDefault="000C588A" w:rsidP="00E04994">
      <w:pPr>
        <w:jc w:val="both"/>
        <w:rPr>
          <w:rFonts w:asciiTheme="minorHAnsi" w:hAnsiTheme="minorHAnsi"/>
          <w:lang w:val="hy-AM"/>
        </w:rPr>
      </w:pPr>
    </w:p>
    <w:tbl>
      <w:tblPr>
        <w:tblpPr w:leftFromText="180" w:rightFromText="180" w:vertAnchor="text" w:tblpY="-36"/>
        <w:tblW w:w="0" w:type="auto"/>
        <w:tblLayout w:type="fixed"/>
        <w:tblLook w:val="0000" w:firstRow="0" w:lastRow="0" w:firstColumn="0" w:lastColumn="0" w:noHBand="0" w:noVBand="0"/>
      </w:tblPr>
      <w:tblGrid>
        <w:gridCol w:w="4443"/>
        <w:gridCol w:w="4039"/>
      </w:tblGrid>
      <w:tr w:rsidR="002A7E55" w:rsidRPr="000078A5" w14:paraId="3817D05F" w14:textId="77777777" w:rsidTr="002A7E55">
        <w:trPr>
          <w:trHeight w:val="56"/>
        </w:trPr>
        <w:tc>
          <w:tcPr>
            <w:tcW w:w="4443" w:type="dxa"/>
          </w:tcPr>
          <w:p w14:paraId="20AADD7D" w14:textId="77777777" w:rsidR="002A7E55" w:rsidRPr="000078A5" w:rsidRDefault="002A7E55" w:rsidP="002A7E55">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55FFCD77" w14:textId="77777777" w:rsidR="002A7E55" w:rsidRPr="0072782C" w:rsidRDefault="002A7E55" w:rsidP="002A7E55">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517A2BE4" w14:textId="77777777" w:rsidR="002A7E55" w:rsidRPr="0072782C" w:rsidRDefault="002A7E55" w:rsidP="002A7E55">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56F2A59D" w14:textId="77777777" w:rsidR="002A7E55" w:rsidRPr="0072782C" w:rsidRDefault="002A7E55" w:rsidP="002A7E55">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35C8656E" w14:textId="77777777" w:rsidR="002A7E55" w:rsidRPr="0072782C" w:rsidRDefault="002A7E55" w:rsidP="002A7E55">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63E80E4A" w14:textId="77777777" w:rsidR="002A7E55" w:rsidRDefault="002A7E55" w:rsidP="002A7E55">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4" w:history="1">
              <w:r w:rsidRPr="00372010">
                <w:rPr>
                  <w:rStyle w:val="Hyperlink"/>
                  <w:rFonts w:ascii="Sylfaen" w:hAnsi="Sylfaen"/>
                  <w:lang w:val="hy-AM"/>
                </w:rPr>
                <w:t>erqaxluys@yerevan.am</w:t>
              </w:r>
            </w:hyperlink>
          </w:p>
          <w:p w14:paraId="58792B36" w14:textId="77777777" w:rsidR="002A7E55" w:rsidRPr="0072782C" w:rsidRDefault="002A7E55" w:rsidP="002A7E55">
            <w:pPr>
              <w:jc w:val="center"/>
              <w:rPr>
                <w:rFonts w:ascii="Arial LatArm" w:hAnsi="Arial LatArm" w:cs="Sylfaen"/>
                <w:bCs/>
                <w:sz w:val="20"/>
                <w:lang w:val="hy-AM"/>
              </w:rPr>
            </w:pPr>
          </w:p>
          <w:p w14:paraId="3B7B99E6" w14:textId="77777777" w:rsidR="002A7E55" w:rsidRPr="0072782C" w:rsidRDefault="002A7E55" w:rsidP="002A7E55">
            <w:pPr>
              <w:jc w:val="center"/>
              <w:rPr>
                <w:rFonts w:ascii="Arial LatArm" w:hAnsi="Arial LatArm" w:cs="Sylfaen"/>
                <w:bCs/>
                <w:sz w:val="20"/>
                <w:lang w:val="hy-AM"/>
              </w:rPr>
            </w:pPr>
          </w:p>
          <w:p w14:paraId="0FCBD9E2" w14:textId="77777777" w:rsidR="002A7E55" w:rsidRPr="0072782C" w:rsidRDefault="002A7E55" w:rsidP="002A7E55">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1A7277F7" w14:textId="77777777" w:rsidR="002A7E55" w:rsidRPr="00447CD5" w:rsidRDefault="002A7E55" w:rsidP="002A7E55">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3470EF6F" w14:textId="77777777" w:rsidR="002A7E55" w:rsidRPr="00447CD5" w:rsidRDefault="002A7E55" w:rsidP="002A7E55">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6B9E51B5" w14:textId="77777777" w:rsidR="002A7E55" w:rsidRPr="002A7E55" w:rsidRDefault="002A7E55" w:rsidP="002A7E55">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tc>
        <w:tc>
          <w:tcPr>
            <w:tcW w:w="4039" w:type="dxa"/>
          </w:tcPr>
          <w:p w14:paraId="33B18B89" w14:textId="77777777" w:rsidR="002A7E55" w:rsidRPr="000078A5" w:rsidRDefault="002A7E55" w:rsidP="002A7E55">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3D42C722" w14:textId="77777777" w:rsidR="002A7E55" w:rsidRPr="000078A5" w:rsidRDefault="002A7E55" w:rsidP="002A7E55">
            <w:pPr>
              <w:spacing w:line="360" w:lineRule="auto"/>
              <w:jc w:val="center"/>
              <w:rPr>
                <w:rFonts w:ascii="GHEA Grapalat" w:hAnsi="GHEA Grapalat"/>
                <w:b/>
                <w:sz w:val="20"/>
                <w:lang w:val="nb-NO"/>
              </w:rPr>
            </w:pPr>
          </w:p>
          <w:p w14:paraId="45DE3E51" w14:textId="77777777" w:rsidR="002A7E55" w:rsidRDefault="002A7E55" w:rsidP="002A7E55">
            <w:pPr>
              <w:rPr>
                <w:rFonts w:ascii="GHEA Grapalat" w:hAnsi="GHEA Grapalat"/>
                <w:sz w:val="20"/>
                <w:lang w:val="pt-BR"/>
              </w:rPr>
            </w:pPr>
            <w:r w:rsidRPr="000078A5">
              <w:rPr>
                <w:rFonts w:ascii="GHEA Grapalat" w:hAnsi="GHEA Grapalat"/>
                <w:sz w:val="20"/>
                <w:lang w:val="pt-BR"/>
              </w:rPr>
              <w:t xml:space="preserve">       </w:t>
            </w:r>
          </w:p>
          <w:p w14:paraId="7A097088" w14:textId="77777777" w:rsidR="002A7E55" w:rsidRDefault="002A7E55" w:rsidP="002A7E55">
            <w:pPr>
              <w:rPr>
                <w:rFonts w:ascii="GHEA Grapalat" w:hAnsi="GHEA Grapalat"/>
                <w:sz w:val="20"/>
                <w:lang w:val="pt-BR"/>
              </w:rPr>
            </w:pPr>
          </w:p>
          <w:p w14:paraId="572EF9B5" w14:textId="77777777" w:rsidR="002A7E55" w:rsidRDefault="002A7E55" w:rsidP="002A7E55">
            <w:pPr>
              <w:rPr>
                <w:rFonts w:ascii="GHEA Grapalat" w:hAnsi="GHEA Grapalat"/>
                <w:sz w:val="20"/>
                <w:lang w:val="pt-BR"/>
              </w:rPr>
            </w:pPr>
          </w:p>
          <w:p w14:paraId="402E6899" w14:textId="77777777" w:rsidR="002A7E55" w:rsidRPr="0072782C" w:rsidRDefault="002A7E55" w:rsidP="002A7E55">
            <w:pPr>
              <w:rPr>
                <w:rFonts w:ascii="Arial LatArm" w:hAnsi="Arial LatArm" w:cs="Sylfaen"/>
                <w:bCs/>
                <w:sz w:val="20"/>
                <w:lang w:val="pt-BR"/>
              </w:rPr>
            </w:pPr>
            <w:r w:rsidRPr="0072782C">
              <w:rPr>
                <w:rFonts w:ascii="Arial LatArm" w:hAnsi="Arial LatArm" w:cs="Sylfaen"/>
                <w:bCs/>
                <w:sz w:val="20"/>
                <w:lang w:val="pt-BR"/>
              </w:rPr>
              <w:t>¾É. ÷áëï.</w:t>
            </w:r>
          </w:p>
          <w:p w14:paraId="4F6F993C" w14:textId="77777777" w:rsidR="002A7E55" w:rsidRPr="0072782C" w:rsidRDefault="002A7E55" w:rsidP="002A7E55">
            <w:pPr>
              <w:rPr>
                <w:rFonts w:ascii="Arial LatArm" w:hAnsi="Arial LatArm" w:cs="Sylfaen"/>
                <w:bCs/>
                <w:sz w:val="20"/>
                <w:lang w:val="pt-BR"/>
              </w:rPr>
            </w:pPr>
          </w:p>
          <w:p w14:paraId="075682F8" w14:textId="77777777" w:rsidR="002A7E55" w:rsidRPr="0072782C" w:rsidRDefault="002A7E55" w:rsidP="002A7E55">
            <w:pPr>
              <w:rPr>
                <w:rFonts w:ascii="Arial LatArm" w:hAnsi="Arial LatArm" w:cs="Sylfaen"/>
                <w:bCs/>
                <w:sz w:val="20"/>
                <w:lang w:val="pt-BR"/>
              </w:rPr>
            </w:pPr>
          </w:p>
          <w:p w14:paraId="1CEB145A" w14:textId="77777777" w:rsidR="002A7E55" w:rsidRPr="000078A5" w:rsidRDefault="002A7E55" w:rsidP="002A7E55">
            <w:pPr>
              <w:rPr>
                <w:rFonts w:ascii="GHEA Grapalat" w:hAnsi="GHEA Grapalat"/>
                <w:sz w:val="20"/>
                <w:lang w:val="pt-BR"/>
              </w:rPr>
            </w:pPr>
            <w:r w:rsidRPr="000078A5">
              <w:rPr>
                <w:rFonts w:ascii="GHEA Grapalat" w:hAnsi="GHEA Grapalat"/>
                <w:sz w:val="20"/>
                <w:lang w:val="pt-BR"/>
              </w:rPr>
              <w:t xml:space="preserve">         --------------------------------------------</w:t>
            </w:r>
          </w:p>
          <w:p w14:paraId="01787347" w14:textId="77777777" w:rsidR="002A7E55" w:rsidRPr="000078A5" w:rsidRDefault="002A7E55" w:rsidP="002A7E55">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04EB0F36" w14:textId="77777777" w:rsidR="002A7E55" w:rsidRPr="000078A5" w:rsidRDefault="002A7E55" w:rsidP="002A7E55">
            <w:pPr>
              <w:rPr>
                <w:rFonts w:ascii="GHEA Grapalat" w:hAnsi="GHEA Grapalat"/>
                <w:sz w:val="16"/>
                <w:szCs w:val="16"/>
                <w:lang w:val="pt-BR"/>
              </w:rPr>
            </w:pPr>
            <w:r w:rsidRPr="000078A5">
              <w:rPr>
                <w:rFonts w:ascii="GHEA Grapalat" w:hAnsi="GHEA Grapalat"/>
                <w:sz w:val="16"/>
                <w:szCs w:val="16"/>
                <w:lang w:val="pt-BR"/>
              </w:rPr>
              <w:t xml:space="preserve">                                  </w:t>
            </w:r>
          </w:p>
          <w:p w14:paraId="48B348BC" w14:textId="77777777" w:rsidR="002A7E55" w:rsidRPr="000078A5" w:rsidRDefault="002A7E55" w:rsidP="002A7E55">
            <w:pPr>
              <w:rPr>
                <w:rFonts w:ascii="GHEA Grapalat" w:hAnsi="GHEA Grapalat"/>
                <w:sz w:val="20"/>
                <w:lang w:val="pt-BR"/>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p w14:paraId="20FA2986" w14:textId="77777777" w:rsidR="002A7E55" w:rsidRPr="000078A5" w:rsidRDefault="002A7E55" w:rsidP="002A7E55">
            <w:pPr>
              <w:spacing w:line="360" w:lineRule="auto"/>
              <w:jc w:val="center"/>
              <w:rPr>
                <w:rFonts w:ascii="GHEA Grapalat" w:hAnsi="GHEA Grapalat"/>
                <w:b/>
                <w:sz w:val="20"/>
                <w:lang w:val="nb-NO"/>
              </w:rPr>
            </w:pPr>
          </w:p>
        </w:tc>
      </w:tr>
    </w:tbl>
    <w:p w14:paraId="689EFCC7" w14:textId="77777777" w:rsidR="00E04994" w:rsidRPr="000117CC" w:rsidRDefault="00E04994" w:rsidP="00E04994">
      <w:pPr>
        <w:keepNext/>
        <w:jc w:val="both"/>
        <w:outlineLvl w:val="3"/>
        <w:rPr>
          <w:rFonts w:ascii="GHEA Grapalat" w:hAnsi="GHEA Grapalat"/>
          <w:i/>
          <w:sz w:val="32"/>
          <w:lang w:val="hy-AM"/>
        </w:rPr>
      </w:pPr>
    </w:p>
    <w:p w14:paraId="60BD7FA8" w14:textId="77777777" w:rsidR="00B64E06" w:rsidRDefault="00B64E06" w:rsidP="00E04994">
      <w:pPr>
        <w:tabs>
          <w:tab w:val="left" w:pos="1080"/>
        </w:tabs>
        <w:ind w:right="-7" w:firstLine="567"/>
        <w:jc w:val="both"/>
        <w:rPr>
          <w:rFonts w:ascii="GHEA Grapalat" w:hAnsi="GHEA Grapalat"/>
          <w:lang w:val="pt-BR"/>
        </w:rPr>
        <w:sectPr w:rsidR="00B64E06" w:rsidSect="003406C5">
          <w:footnotePr>
            <w:pos w:val="beneathText"/>
          </w:footnotePr>
          <w:pgSz w:w="11906" w:h="16838" w:code="9"/>
          <w:pgMar w:top="533" w:right="709" w:bottom="720" w:left="663" w:header="561" w:footer="561" w:gutter="0"/>
          <w:cols w:space="720"/>
        </w:sectPr>
      </w:pPr>
      <w:bookmarkStart w:id="11" w:name="_GoBack"/>
      <w:bookmarkEnd w:id="11"/>
    </w:p>
    <w:p w14:paraId="1AF576A0" w14:textId="77777777" w:rsidR="00B64E06" w:rsidRDefault="00B64E06" w:rsidP="00E04994">
      <w:pPr>
        <w:jc w:val="right"/>
        <w:rPr>
          <w:rFonts w:ascii="GHEA Grapalat" w:hAnsi="GHEA Grapalat"/>
          <w:i/>
          <w:sz w:val="18"/>
          <w:lang w:val="hy-AM"/>
        </w:rPr>
      </w:pPr>
    </w:p>
    <w:p w14:paraId="214CD1A3" w14:textId="77777777" w:rsidR="00E04994" w:rsidRPr="000A2B83" w:rsidRDefault="00E04994" w:rsidP="00E04994">
      <w:pPr>
        <w:jc w:val="right"/>
        <w:rPr>
          <w:rFonts w:ascii="GHEA Grapalat" w:hAnsi="GHEA Grapalat"/>
          <w:i/>
          <w:sz w:val="18"/>
        </w:rPr>
      </w:pPr>
      <w:r>
        <w:rPr>
          <w:rFonts w:ascii="GHEA Grapalat" w:hAnsi="GHEA Grapalat"/>
          <w:i/>
          <w:sz w:val="18"/>
          <w:lang w:val="hy-AM"/>
        </w:rPr>
        <w:t xml:space="preserve">Հավելված N </w:t>
      </w:r>
      <w:r>
        <w:rPr>
          <w:rFonts w:ascii="GHEA Grapalat" w:hAnsi="GHEA Grapalat"/>
          <w:i/>
          <w:sz w:val="18"/>
        </w:rPr>
        <w:t>3</w:t>
      </w:r>
    </w:p>
    <w:p w14:paraId="1B132838" w14:textId="77777777" w:rsidR="00E04994" w:rsidRPr="00E6597C" w:rsidRDefault="00E04994" w:rsidP="00E04994">
      <w:pPr>
        <w:jc w:val="right"/>
        <w:rPr>
          <w:rFonts w:ascii="GHEA Grapalat" w:hAnsi="GHEA Grapalat"/>
          <w:i/>
          <w:sz w:val="18"/>
          <w:lang w:val="hy-AM"/>
        </w:rPr>
      </w:pPr>
      <w:r w:rsidRPr="00E6597C">
        <w:rPr>
          <w:rFonts w:ascii="GHEA Grapalat" w:hAnsi="GHEA Grapalat"/>
          <w:i/>
          <w:sz w:val="18"/>
          <w:lang w:val="hy-AM"/>
        </w:rPr>
        <w:t>«         »              20</w:t>
      </w:r>
      <w:r>
        <w:rPr>
          <w:rFonts w:ascii="GHEA Grapalat" w:hAnsi="GHEA Grapalat"/>
          <w:i/>
          <w:sz w:val="18"/>
        </w:rPr>
        <w:t>24</w:t>
      </w:r>
      <w:r w:rsidRPr="00E6597C">
        <w:rPr>
          <w:rFonts w:ascii="GHEA Grapalat" w:hAnsi="GHEA Grapalat"/>
          <w:i/>
          <w:sz w:val="18"/>
          <w:lang w:val="hy-AM"/>
        </w:rPr>
        <w:t xml:space="preserve">թ. կնքված </w:t>
      </w:r>
    </w:p>
    <w:p w14:paraId="48FAA331" w14:textId="1B167C12" w:rsidR="00E04994" w:rsidRPr="00E6597C" w:rsidRDefault="00E04994" w:rsidP="00E04994">
      <w:pPr>
        <w:jc w:val="right"/>
        <w:rPr>
          <w:rFonts w:ascii="GHEA Grapalat" w:hAnsi="GHEA Grapalat"/>
          <w:i/>
          <w:sz w:val="18"/>
          <w:lang w:val="hy-AM"/>
        </w:rPr>
      </w:pPr>
      <w:r w:rsidRPr="00E6597C">
        <w:rPr>
          <w:rFonts w:ascii="GHEA Grapalat" w:hAnsi="GHEA Grapalat"/>
          <w:i/>
          <w:sz w:val="18"/>
          <w:lang w:val="hy-AM"/>
        </w:rPr>
        <w:t xml:space="preserve">                  </w:t>
      </w: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55783F">
        <w:rPr>
          <w:rFonts w:ascii="Sylfaen" w:hAnsi="Sylfaen"/>
          <w:b/>
          <w:sz w:val="22"/>
          <w:lang w:val="af-ZA"/>
        </w:rPr>
        <w:t>5</w:t>
      </w:r>
      <w:r>
        <w:rPr>
          <w:rFonts w:ascii="Sylfaen" w:hAnsi="Sylfaen"/>
          <w:b/>
          <w:sz w:val="22"/>
          <w:lang w:val="af-ZA"/>
        </w:rPr>
        <w:t xml:space="preserve"> </w:t>
      </w:r>
      <w:r w:rsidRPr="00E6597C">
        <w:rPr>
          <w:rFonts w:ascii="GHEA Grapalat" w:hAnsi="GHEA Grapalat"/>
          <w:i/>
          <w:sz w:val="18"/>
          <w:lang w:val="hy-AM"/>
        </w:rPr>
        <w:t xml:space="preserve"> ծածկագրով պայմանագրի</w:t>
      </w:r>
    </w:p>
    <w:p w14:paraId="52536724" w14:textId="77777777" w:rsidR="00E04994" w:rsidRPr="00E6597C" w:rsidRDefault="00E04994" w:rsidP="00E04994">
      <w:pPr>
        <w:tabs>
          <w:tab w:val="left" w:pos="9540"/>
        </w:tabs>
        <w:rPr>
          <w:rFonts w:ascii="GHEA Grapalat" w:hAnsi="GHEA Grapalat"/>
          <w:sz w:val="20"/>
        </w:rPr>
      </w:pPr>
    </w:p>
    <w:p w14:paraId="64A8AFD6" w14:textId="77777777" w:rsidR="00E04994" w:rsidRPr="00E6597C" w:rsidRDefault="00E04994" w:rsidP="00E04994">
      <w:pPr>
        <w:tabs>
          <w:tab w:val="left" w:pos="9540"/>
        </w:tabs>
        <w:rPr>
          <w:rFonts w:ascii="GHEA Grapalat" w:hAnsi="GHEA Grapalat"/>
          <w:sz w:val="20"/>
        </w:rPr>
      </w:pPr>
    </w:p>
    <w:p w14:paraId="366E83D4" w14:textId="51CEE6CA" w:rsidR="00E04994" w:rsidRPr="00752623" w:rsidRDefault="00E04994" w:rsidP="00B64E06">
      <w:pPr>
        <w:rPr>
          <w:rFonts w:ascii="GHEA Grapalat" w:hAnsi="GHEA Grapalat"/>
          <w:sz w:val="20"/>
        </w:rPr>
      </w:pPr>
      <w:r w:rsidRPr="00E6597C">
        <w:rPr>
          <w:rFonts w:ascii="GHEA Grapalat" w:hAnsi="GHEA Grapalat"/>
          <w:sz w:val="20"/>
        </w:rPr>
        <w:t xml:space="preserve">                                                                                              </w:t>
      </w:r>
      <w:r w:rsidRPr="00752623">
        <w:rPr>
          <w:rFonts w:ascii="GHEA Grapalat" w:hAnsi="GHEA Grapalat"/>
          <w:sz w:val="20"/>
        </w:rPr>
        <w:t>ՎՃԱՐՄԱՆ ԺԱՄԱՆԱԿԱՑՈՒՅՑ</w:t>
      </w:r>
    </w:p>
    <w:p w14:paraId="48C422BF" w14:textId="77777777" w:rsidR="00E04994" w:rsidRPr="00752623" w:rsidRDefault="00E04994" w:rsidP="00E04994">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177"/>
        <w:gridCol w:w="3379"/>
        <w:gridCol w:w="2038"/>
        <w:gridCol w:w="1105"/>
      </w:tblGrid>
      <w:tr w:rsidR="00E04994" w:rsidRPr="00752623" w14:paraId="70E70AB4" w14:textId="77777777" w:rsidTr="00B64E06">
        <w:trPr>
          <w:trHeight w:val="280"/>
        </w:trPr>
        <w:tc>
          <w:tcPr>
            <w:tcW w:w="15338" w:type="dxa"/>
            <w:gridSpan w:val="5"/>
          </w:tcPr>
          <w:p w14:paraId="2775E536" w14:textId="77777777" w:rsidR="00E04994" w:rsidRPr="001A4EAA" w:rsidRDefault="00E04994" w:rsidP="00C91424">
            <w:pPr>
              <w:jc w:val="center"/>
              <w:rPr>
                <w:rFonts w:ascii="Sylfaen" w:hAnsi="Sylfaen"/>
                <w:sz w:val="22"/>
                <w:lang w:val="pt-BR"/>
              </w:rPr>
            </w:pPr>
            <w:r w:rsidRPr="00F65B98">
              <w:rPr>
                <w:rFonts w:ascii="Sylfaen" w:hAnsi="Sylfaen"/>
                <w:sz w:val="22"/>
                <w:lang w:val="pt-BR"/>
              </w:rPr>
              <w:t>Աշխատանքի</w:t>
            </w:r>
          </w:p>
        </w:tc>
      </w:tr>
      <w:tr w:rsidR="00E04994" w:rsidRPr="0048528A" w14:paraId="1DD63E2F" w14:textId="77777777" w:rsidTr="00B64E06">
        <w:trPr>
          <w:trHeight w:val="1314"/>
        </w:trPr>
        <w:tc>
          <w:tcPr>
            <w:tcW w:w="1730" w:type="dxa"/>
            <w:vAlign w:val="center"/>
          </w:tcPr>
          <w:p w14:paraId="6A927D2B" w14:textId="77777777" w:rsidR="00E04994" w:rsidRPr="001A4EAA" w:rsidRDefault="00E04994" w:rsidP="00C91424">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835" w:type="dxa"/>
            <w:vAlign w:val="center"/>
          </w:tcPr>
          <w:p w14:paraId="10D8DC7A" w14:textId="77777777" w:rsidR="00E04994" w:rsidRPr="001A4EAA" w:rsidRDefault="00E04994" w:rsidP="00C91424">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5954" w:type="dxa"/>
            <w:vAlign w:val="center"/>
          </w:tcPr>
          <w:p w14:paraId="6A8EDF7A" w14:textId="77777777" w:rsidR="00E04994" w:rsidRPr="001A4EAA" w:rsidRDefault="00E04994" w:rsidP="00C91424">
            <w:pPr>
              <w:jc w:val="center"/>
              <w:rPr>
                <w:rFonts w:ascii="Sylfaen" w:hAnsi="Sylfaen"/>
                <w:sz w:val="22"/>
                <w:lang w:val="pt-BR"/>
              </w:rPr>
            </w:pPr>
            <w:r w:rsidRPr="001A4EAA">
              <w:rPr>
                <w:rFonts w:ascii="Sylfaen" w:hAnsi="Sylfaen"/>
                <w:sz w:val="22"/>
                <w:lang w:val="pt-BR"/>
              </w:rPr>
              <w:t>անվանումը</w:t>
            </w:r>
          </w:p>
        </w:tc>
        <w:tc>
          <w:tcPr>
            <w:tcW w:w="4819" w:type="dxa"/>
            <w:gridSpan w:val="2"/>
            <w:vAlign w:val="center"/>
          </w:tcPr>
          <w:p w14:paraId="06203D24" w14:textId="77777777" w:rsidR="00E04994" w:rsidRPr="001A4EAA" w:rsidRDefault="00E04994" w:rsidP="00C91424">
            <w:pPr>
              <w:jc w:val="both"/>
              <w:rPr>
                <w:rFonts w:ascii="Sylfaen" w:hAnsi="Sylfaen"/>
                <w:sz w:val="22"/>
                <w:lang w:val="pt-BR"/>
              </w:rPr>
            </w:pPr>
            <w:r w:rsidRPr="001A4EAA">
              <w:rPr>
                <w:rFonts w:ascii="Sylfaen" w:hAnsi="Sylfaen"/>
                <w:sz w:val="22"/>
                <w:lang w:val="pt-BR"/>
              </w:rPr>
              <w:t xml:space="preserve">դիմաց վճարումները նախատեսվում է իրականացնել </w:t>
            </w:r>
            <w:r>
              <w:rPr>
                <w:rFonts w:ascii="Sylfaen" w:hAnsi="Sylfaen"/>
                <w:sz w:val="22"/>
                <w:lang w:val="pt-BR"/>
              </w:rPr>
              <w:t>2024 թ-ին</w:t>
            </w:r>
          </w:p>
        </w:tc>
      </w:tr>
      <w:tr w:rsidR="00E04994" w:rsidRPr="00752623" w14:paraId="3F23082A" w14:textId="77777777" w:rsidTr="00522925">
        <w:trPr>
          <w:cantSplit/>
          <w:trHeight w:val="3967"/>
        </w:trPr>
        <w:tc>
          <w:tcPr>
            <w:tcW w:w="1730" w:type="dxa"/>
            <w:vAlign w:val="center"/>
          </w:tcPr>
          <w:p w14:paraId="3F1C5C14" w14:textId="77777777" w:rsidR="00E04994" w:rsidRPr="00752623" w:rsidRDefault="00E04994" w:rsidP="00C91424">
            <w:pPr>
              <w:jc w:val="center"/>
              <w:rPr>
                <w:rFonts w:ascii="GHEA Grapalat" w:hAnsi="GHEA Grapalat"/>
                <w:sz w:val="20"/>
                <w:lang w:val="es-ES"/>
              </w:rPr>
            </w:pPr>
            <w:r>
              <w:rPr>
                <w:rFonts w:ascii="GHEA Grapalat" w:hAnsi="GHEA Grapalat"/>
                <w:sz w:val="20"/>
                <w:lang w:val="es-ES"/>
              </w:rPr>
              <w:t>1</w:t>
            </w:r>
          </w:p>
        </w:tc>
        <w:tc>
          <w:tcPr>
            <w:tcW w:w="2835" w:type="dxa"/>
            <w:vAlign w:val="center"/>
          </w:tcPr>
          <w:p w14:paraId="3E053E49" w14:textId="66C19754" w:rsidR="00E04994" w:rsidRDefault="003D3665" w:rsidP="00C91424">
            <w:pPr>
              <w:jc w:val="center"/>
              <w:rPr>
                <w:rFonts w:ascii="Arial Unicode" w:hAnsi="Arial Unicode" w:cs="Arial"/>
                <w:sz w:val="22"/>
                <w:szCs w:val="22"/>
                <w:lang w:val="ru-RU" w:eastAsia="ru-RU"/>
              </w:rPr>
            </w:pPr>
            <w:r w:rsidRPr="003D3665">
              <w:rPr>
                <w:rFonts w:ascii="GHEA Grapalat" w:hAnsi="GHEA Grapalat" w:cs="Calibri"/>
                <w:color w:val="000000"/>
                <w:szCs w:val="20"/>
              </w:rPr>
              <w:t>45231215</w:t>
            </w:r>
          </w:p>
        </w:tc>
        <w:tc>
          <w:tcPr>
            <w:tcW w:w="5954" w:type="dxa"/>
            <w:vAlign w:val="center"/>
          </w:tcPr>
          <w:p w14:paraId="6A335A3F" w14:textId="087B21DB" w:rsidR="00E04994" w:rsidRDefault="0055783F" w:rsidP="00C91424">
            <w:pPr>
              <w:jc w:val="center"/>
              <w:rPr>
                <w:rFonts w:ascii="Arial LatArm" w:hAnsi="Arial LatArm" w:cs="Arial"/>
                <w:lang w:val="ru-RU" w:eastAsia="ru-RU"/>
              </w:rPr>
            </w:pPr>
            <w:r w:rsidRPr="0055783F">
              <w:rPr>
                <w:rFonts w:ascii="GHEA Grapalat" w:hAnsi="GHEA Grapalat" w:cs="Arial"/>
                <w:sz w:val="22"/>
                <w:lang w:val="hy-AM"/>
              </w:rPr>
              <w:t>Երքաղլույս ՓԲԸ-ին պատկանող ք. Երևան, Բուզանդի 1/4 հասցեի  գրասենյակային տարածքի 1-ին և 2-րդ հարկի և ք. Երևան Մասիսի 102 հասցեի ավտոշարասյան պահակակետի համար անհրաժեշտ Մուտքի-ելքի վերահսկման համակարգի իր ծրագրային ապահովումով տեղադրման աշխատանքներ</w:t>
            </w:r>
          </w:p>
        </w:tc>
        <w:tc>
          <w:tcPr>
            <w:tcW w:w="2471" w:type="dxa"/>
            <w:vAlign w:val="center"/>
          </w:tcPr>
          <w:p w14:paraId="4F1A1A06" w14:textId="77777777" w:rsidR="00E04994" w:rsidRPr="00D220AB" w:rsidRDefault="00E04994" w:rsidP="00C91424">
            <w:pPr>
              <w:jc w:val="center"/>
              <w:rPr>
                <w:rFonts w:ascii="Arial LatArm" w:hAnsi="Arial LatArm"/>
                <w:lang w:val="pt-BR"/>
              </w:rPr>
            </w:pPr>
            <w:r>
              <w:rPr>
                <w:rFonts w:ascii="GHEA Grapalat" w:hAnsi="GHEA Grapalat"/>
                <w:sz w:val="20"/>
              </w:rPr>
              <w:t>Վ</w:t>
            </w:r>
            <w:r w:rsidRPr="00A7209A">
              <w:rPr>
                <w:rFonts w:ascii="GHEA Grapalat" w:hAnsi="GHEA Grapalat"/>
                <w:sz w:val="20"/>
                <w:lang w:val="hy-AM"/>
              </w:rPr>
              <w:t>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Pr>
                <w:rFonts w:ascii="GHEA Grapalat" w:hAnsi="GHEA Grapalat"/>
                <w:sz w:val="20"/>
              </w:rPr>
              <w:t>աշխատանքը</w:t>
            </w:r>
            <w:r w:rsidRPr="000A0060">
              <w:rPr>
                <w:rFonts w:ascii="GHEA Grapalat" w:hAnsi="GHEA Grapalat"/>
                <w:sz w:val="20"/>
                <w:lang w:val="ru-RU"/>
              </w:rPr>
              <w:t xml:space="preserve"> </w:t>
            </w:r>
            <w:r>
              <w:rPr>
                <w:rFonts w:ascii="GHEA Grapalat" w:hAnsi="GHEA Grapalat"/>
                <w:sz w:val="20"/>
              </w:rPr>
              <w:t>Պատվիրոտուի</w:t>
            </w:r>
            <w:r w:rsidRPr="000A0060">
              <w:rPr>
                <w:rFonts w:ascii="GHEA Grapalat" w:hAnsi="GHEA Grapalat"/>
                <w:sz w:val="20"/>
                <w:lang w:val="ru-RU"/>
              </w:rPr>
              <w:t xml:space="preserve"> </w:t>
            </w:r>
            <w:r>
              <w:rPr>
                <w:rFonts w:ascii="GHEA Grapalat" w:hAnsi="GHEA Grapalat"/>
                <w:sz w:val="20"/>
              </w:rPr>
              <w:t>կողմից</w:t>
            </w:r>
            <w:r w:rsidRPr="000A0060">
              <w:rPr>
                <w:rFonts w:ascii="GHEA Grapalat" w:hAnsi="GHEA Grapalat"/>
                <w:sz w:val="20"/>
                <w:lang w:val="ru-RU"/>
              </w:rPr>
              <w:t xml:space="preserve"> </w:t>
            </w:r>
            <w:r>
              <w:rPr>
                <w:rFonts w:ascii="GHEA Grapalat" w:hAnsi="GHEA Grapalat"/>
                <w:sz w:val="20"/>
              </w:rPr>
              <w:t>ընդունվելուց</w:t>
            </w:r>
            <w:r w:rsidRPr="000A0060">
              <w:rPr>
                <w:rFonts w:ascii="GHEA Grapalat" w:hAnsi="GHEA Grapalat"/>
                <w:sz w:val="20"/>
                <w:lang w:val="ru-RU"/>
              </w:rPr>
              <w:t xml:space="preserve"> </w:t>
            </w:r>
            <w:r>
              <w:rPr>
                <w:rFonts w:ascii="GHEA Grapalat" w:hAnsi="GHEA Grapalat"/>
                <w:sz w:val="20"/>
              </w:rPr>
              <w:t>հետո</w:t>
            </w:r>
            <w:r>
              <w:rPr>
                <w:rFonts w:ascii="GHEA Grapalat" w:hAnsi="GHEA Grapalat"/>
                <w:sz w:val="20"/>
                <w:lang w:val="ru-RU"/>
              </w:rPr>
              <w:t>` 5</w:t>
            </w:r>
            <w:r w:rsidRPr="000A0060">
              <w:rPr>
                <w:rFonts w:ascii="GHEA Grapalat" w:hAnsi="GHEA Grapalat"/>
                <w:sz w:val="20"/>
                <w:lang w:val="ru-RU"/>
              </w:rPr>
              <w:t>(</w:t>
            </w:r>
            <w:r>
              <w:rPr>
                <w:rFonts w:ascii="GHEA Grapalat" w:hAnsi="GHEA Grapalat"/>
                <w:sz w:val="20"/>
              </w:rPr>
              <w:t>հինգ</w:t>
            </w:r>
            <w:r w:rsidRPr="000A0060">
              <w:rPr>
                <w:rFonts w:ascii="GHEA Grapalat" w:hAnsi="GHEA Grapalat"/>
                <w:sz w:val="20"/>
                <w:lang w:val="ru-RU"/>
              </w:rPr>
              <w:t>)</w:t>
            </w:r>
            <w:r w:rsidRPr="00C75EA5">
              <w:rPr>
                <w:rFonts w:ascii="GHEA Grapalat" w:hAnsi="GHEA Grapalat"/>
                <w:sz w:val="20"/>
                <w:lang w:val="ru-RU"/>
              </w:rPr>
              <w:t xml:space="preserve"> </w:t>
            </w:r>
            <w:r>
              <w:rPr>
                <w:rFonts w:ascii="GHEA Grapalat" w:hAnsi="GHEA Grapalat"/>
                <w:sz w:val="20"/>
              </w:rPr>
              <w:t>աշխատանքային</w:t>
            </w:r>
            <w:r w:rsidRPr="000A0060">
              <w:rPr>
                <w:rFonts w:ascii="GHEA Grapalat" w:hAnsi="GHEA Grapalat"/>
                <w:sz w:val="20"/>
                <w:lang w:val="ru-RU"/>
              </w:rPr>
              <w:t xml:space="preserve"> </w:t>
            </w:r>
            <w:r w:rsidRPr="00B67AB7">
              <w:rPr>
                <w:rFonts w:ascii="GHEA Grapalat" w:hAnsi="GHEA Grapalat"/>
                <w:sz w:val="20"/>
              </w:rPr>
              <w:t>օրվա</w:t>
            </w:r>
            <w:r w:rsidRPr="000A0060">
              <w:rPr>
                <w:rFonts w:ascii="GHEA Grapalat" w:hAnsi="GHEA Grapalat"/>
                <w:sz w:val="20"/>
                <w:lang w:val="ru-RU"/>
              </w:rPr>
              <w:t xml:space="preserve"> </w:t>
            </w:r>
            <w:r w:rsidRPr="00B67AB7">
              <w:rPr>
                <w:rFonts w:ascii="GHEA Grapalat" w:hAnsi="GHEA Grapalat"/>
                <w:sz w:val="20"/>
              </w:rPr>
              <w:t>ընթացքում</w:t>
            </w:r>
            <w:r w:rsidRPr="000A0060">
              <w:rPr>
                <w:rFonts w:ascii="GHEA Grapalat" w:hAnsi="GHEA Grapalat"/>
                <w:sz w:val="20"/>
                <w:lang w:val="ru-RU"/>
              </w:rPr>
              <w:t>:</w:t>
            </w:r>
          </w:p>
        </w:tc>
        <w:tc>
          <w:tcPr>
            <w:tcW w:w="2348" w:type="dxa"/>
            <w:vAlign w:val="center"/>
          </w:tcPr>
          <w:p w14:paraId="37652AAD" w14:textId="68EFA101" w:rsidR="00E04994" w:rsidRPr="00ED6F30" w:rsidRDefault="00E04994" w:rsidP="0055783F">
            <w:pPr>
              <w:jc w:val="center"/>
              <w:rPr>
                <w:rFonts w:ascii="GHEA Grapalat" w:hAnsi="GHEA Grapalat"/>
                <w:lang w:val="pt-BR"/>
              </w:rPr>
            </w:pPr>
            <w:r>
              <w:rPr>
                <w:rFonts w:ascii="GHEA Grapalat" w:hAnsi="GHEA Grapalat"/>
                <w:lang w:val="pt-BR"/>
              </w:rPr>
              <w:t>0 %</w:t>
            </w:r>
          </w:p>
        </w:tc>
      </w:tr>
    </w:tbl>
    <w:p w14:paraId="2D2369D4" w14:textId="77777777" w:rsidR="00E04994" w:rsidRPr="00AE2768" w:rsidRDefault="00E04994" w:rsidP="00E04994">
      <w:pPr>
        <w:rPr>
          <w:rFonts w:ascii="GHEA Grapalat" w:hAnsi="GHEA Grapalat"/>
          <w:i/>
          <w:sz w:val="18"/>
          <w:szCs w:val="18"/>
        </w:rPr>
      </w:pPr>
    </w:p>
    <w:p w14:paraId="74C4AFED" w14:textId="77777777" w:rsidR="0055783F" w:rsidRPr="00AE2768" w:rsidRDefault="0055783F" w:rsidP="0055783F">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89E0372" w14:textId="77777777" w:rsidR="0055783F" w:rsidRPr="00D677B3" w:rsidRDefault="0055783F" w:rsidP="0055783F">
      <w:pPr>
        <w:rPr>
          <w:rFonts w:ascii="GHEA Grapalat" w:hAnsi="GHEA Grapalat"/>
          <w:i/>
          <w:sz w:val="18"/>
          <w:szCs w:val="18"/>
          <w:lang w:val="pt-BR"/>
        </w:rPr>
      </w:pPr>
    </w:p>
    <w:p w14:paraId="20F6F911" w14:textId="77777777" w:rsidR="0055783F" w:rsidRDefault="0055783F" w:rsidP="0055783F">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DBDD40C" w14:textId="77777777" w:rsidR="0055783F" w:rsidRPr="003D7A72" w:rsidRDefault="0055783F" w:rsidP="0055783F">
      <w:pPr>
        <w:rPr>
          <w:rFonts w:ascii="GHEA Grapalat" w:hAnsi="GHEA Grapalat"/>
          <w:i/>
          <w:sz w:val="18"/>
          <w:szCs w:val="18"/>
          <w:lang w:val="pt-BR"/>
        </w:rPr>
      </w:pPr>
    </w:p>
    <w:p w14:paraId="5D0D7287" w14:textId="77777777" w:rsidR="00E04994" w:rsidRPr="00C75EA5" w:rsidRDefault="00E04994" w:rsidP="00E04994">
      <w:pPr>
        <w:rPr>
          <w:rFonts w:ascii="GHEA Grapalat" w:hAnsi="GHEA Grapalat"/>
          <w:i/>
          <w:sz w:val="18"/>
          <w:szCs w:val="18"/>
          <w:lang w:val="pt-BR"/>
        </w:rPr>
      </w:pPr>
    </w:p>
    <w:p w14:paraId="67EF7B49" w14:textId="77777777" w:rsidR="00E04994" w:rsidRPr="00E6597C" w:rsidRDefault="00E04994" w:rsidP="00E04994">
      <w:pPr>
        <w:jc w:val="center"/>
        <w:rPr>
          <w:rFonts w:ascii="GHEA Grapalat" w:hAnsi="GHEA Grapalat"/>
          <w:sz w:val="20"/>
          <w:lang w:val="es-ES"/>
        </w:rPr>
      </w:pPr>
    </w:p>
    <w:p w14:paraId="48120081" w14:textId="77777777" w:rsidR="00E04994" w:rsidRDefault="00E04994" w:rsidP="00E04994">
      <w:pPr>
        <w:ind w:firstLine="567"/>
        <w:jc w:val="right"/>
        <w:rPr>
          <w:rFonts w:ascii="GHEA Grapalat" w:hAnsi="GHEA Grapalat" w:cs="Sylfaen"/>
          <w:i/>
          <w:sz w:val="20"/>
          <w:szCs w:val="20"/>
          <w:lang w:val="pt-BR"/>
        </w:rPr>
      </w:pPr>
    </w:p>
    <w:p w14:paraId="75AA2230" w14:textId="77777777" w:rsidR="00E04994" w:rsidRDefault="00E04994" w:rsidP="00E04994">
      <w:pPr>
        <w:ind w:firstLine="567"/>
        <w:jc w:val="right"/>
        <w:rPr>
          <w:rFonts w:ascii="GHEA Grapalat" w:hAnsi="GHEA Grapalat" w:cs="Sylfaen"/>
          <w:i/>
          <w:sz w:val="20"/>
          <w:szCs w:val="20"/>
          <w:lang w:val="pt-BR"/>
        </w:rPr>
      </w:pPr>
    </w:p>
    <w:tbl>
      <w:tblPr>
        <w:tblW w:w="0" w:type="auto"/>
        <w:tblInd w:w="1008" w:type="dxa"/>
        <w:tblLayout w:type="fixed"/>
        <w:tblLook w:val="0000" w:firstRow="0" w:lastRow="0" w:firstColumn="0" w:lastColumn="0" w:noHBand="0" w:noVBand="0"/>
      </w:tblPr>
      <w:tblGrid>
        <w:gridCol w:w="4443"/>
        <w:gridCol w:w="4039"/>
      </w:tblGrid>
      <w:tr w:rsidR="00B64E06" w:rsidRPr="000078A5" w14:paraId="5040EC01" w14:textId="77777777" w:rsidTr="00980416">
        <w:trPr>
          <w:trHeight w:val="3167"/>
        </w:trPr>
        <w:tc>
          <w:tcPr>
            <w:tcW w:w="4443" w:type="dxa"/>
          </w:tcPr>
          <w:p w14:paraId="4D048461" w14:textId="77777777" w:rsidR="00B64E06" w:rsidRPr="000078A5" w:rsidRDefault="00B64E06" w:rsidP="00980416">
            <w:pPr>
              <w:jc w:val="center"/>
              <w:rPr>
                <w:rFonts w:ascii="GHEA Grapalat" w:hAnsi="GHEA Grapalat"/>
                <w:b/>
                <w:sz w:val="20"/>
                <w:lang w:val="hy-AM"/>
              </w:rPr>
            </w:pPr>
            <w:r w:rsidRPr="000078A5">
              <w:rPr>
                <w:rFonts w:ascii="Arial" w:hAnsi="Arial" w:cs="Arial"/>
                <w:b/>
                <w:sz w:val="20"/>
                <w:lang w:val="hy-AM"/>
              </w:rPr>
              <w:t>Պ</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Վ</w:t>
            </w:r>
            <w:r w:rsidRPr="000078A5">
              <w:rPr>
                <w:rFonts w:ascii="GHEA Grapalat" w:hAnsi="GHEA Grapalat"/>
                <w:b/>
                <w:sz w:val="20"/>
                <w:lang w:val="hy-AM"/>
              </w:rPr>
              <w:t xml:space="preserve"> </w:t>
            </w:r>
            <w:r w:rsidRPr="000078A5">
              <w:rPr>
                <w:rFonts w:ascii="Arial" w:hAnsi="Arial" w:cs="Arial"/>
                <w:b/>
                <w:sz w:val="20"/>
                <w:lang w:val="hy-AM"/>
              </w:rPr>
              <w:t>Ի</w:t>
            </w:r>
            <w:r w:rsidRPr="000078A5">
              <w:rPr>
                <w:rFonts w:ascii="GHEA Grapalat" w:hAnsi="GHEA Grapalat"/>
                <w:b/>
                <w:sz w:val="20"/>
                <w:lang w:val="hy-AM"/>
              </w:rPr>
              <w:t xml:space="preserve"> </w:t>
            </w:r>
            <w:r w:rsidRPr="000078A5">
              <w:rPr>
                <w:rFonts w:ascii="Arial" w:hAnsi="Arial" w:cs="Arial"/>
                <w:b/>
                <w:sz w:val="20"/>
                <w:lang w:val="hy-AM"/>
              </w:rPr>
              <w:t>Ր</w:t>
            </w:r>
            <w:r w:rsidRPr="000078A5">
              <w:rPr>
                <w:rFonts w:ascii="GHEA Grapalat" w:hAnsi="GHEA Grapalat"/>
                <w:b/>
                <w:sz w:val="20"/>
                <w:lang w:val="hy-AM"/>
              </w:rPr>
              <w:t xml:space="preserve"> </w:t>
            </w:r>
            <w:r w:rsidRPr="000078A5">
              <w:rPr>
                <w:rFonts w:ascii="Arial" w:hAnsi="Arial" w:cs="Arial"/>
                <w:b/>
                <w:sz w:val="20"/>
                <w:lang w:val="hy-AM"/>
              </w:rPr>
              <w:t>Ա</w:t>
            </w:r>
            <w:r w:rsidRPr="000078A5">
              <w:rPr>
                <w:rFonts w:ascii="GHEA Grapalat" w:hAnsi="GHEA Grapalat"/>
                <w:b/>
                <w:sz w:val="20"/>
                <w:lang w:val="hy-AM"/>
              </w:rPr>
              <w:t xml:space="preserve"> </w:t>
            </w:r>
            <w:r w:rsidRPr="000078A5">
              <w:rPr>
                <w:rFonts w:ascii="Arial" w:hAnsi="Arial" w:cs="Arial"/>
                <w:b/>
                <w:sz w:val="20"/>
                <w:lang w:val="hy-AM"/>
              </w:rPr>
              <w:t>Տ</w:t>
            </w:r>
            <w:r w:rsidRPr="000078A5">
              <w:rPr>
                <w:rFonts w:ascii="GHEA Grapalat" w:hAnsi="GHEA Grapalat"/>
                <w:b/>
                <w:sz w:val="20"/>
                <w:lang w:val="hy-AM"/>
              </w:rPr>
              <w:t xml:space="preserve"> </w:t>
            </w:r>
            <w:r w:rsidRPr="000078A5">
              <w:rPr>
                <w:rFonts w:ascii="Arial" w:hAnsi="Arial" w:cs="Arial"/>
                <w:b/>
                <w:sz w:val="20"/>
                <w:lang w:val="hy-AM"/>
              </w:rPr>
              <w:t>ՈՒ</w:t>
            </w:r>
          </w:p>
          <w:p w14:paraId="41576A7C" w14:textId="77777777" w:rsidR="00B64E06" w:rsidRPr="0072782C" w:rsidRDefault="00B64E06" w:rsidP="00980416">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519CEA71" w14:textId="77777777" w:rsidR="00B64E06" w:rsidRPr="0072782C" w:rsidRDefault="00B64E06" w:rsidP="00980416">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0BDAD143" w14:textId="77777777" w:rsidR="00B64E06" w:rsidRPr="0072782C" w:rsidRDefault="00B64E06" w:rsidP="00980416">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649AB381" w14:textId="77777777" w:rsidR="00B64E06" w:rsidRPr="0072782C" w:rsidRDefault="00B64E06" w:rsidP="00980416">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1DE55699" w14:textId="77777777" w:rsidR="00B64E06" w:rsidRDefault="00B64E06" w:rsidP="00980416">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5" w:history="1">
              <w:r w:rsidRPr="00372010">
                <w:rPr>
                  <w:rStyle w:val="Hyperlink"/>
                  <w:rFonts w:ascii="Sylfaen" w:hAnsi="Sylfaen"/>
                  <w:lang w:val="hy-AM"/>
                </w:rPr>
                <w:t>erqaxluys@yerevan.am</w:t>
              </w:r>
            </w:hyperlink>
          </w:p>
          <w:p w14:paraId="0237F34B" w14:textId="77777777" w:rsidR="00B64E06" w:rsidRPr="0072782C" w:rsidRDefault="00B64E06" w:rsidP="00980416">
            <w:pPr>
              <w:jc w:val="center"/>
              <w:rPr>
                <w:rFonts w:ascii="Arial LatArm" w:hAnsi="Arial LatArm" w:cs="Sylfaen"/>
                <w:bCs/>
                <w:sz w:val="20"/>
                <w:lang w:val="hy-AM"/>
              </w:rPr>
            </w:pPr>
          </w:p>
          <w:p w14:paraId="377D3134" w14:textId="77777777" w:rsidR="00B64E06" w:rsidRPr="0072782C" w:rsidRDefault="00B64E06" w:rsidP="00980416">
            <w:pPr>
              <w:jc w:val="center"/>
              <w:rPr>
                <w:rFonts w:ascii="Arial LatArm" w:hAnsi="Arial LatArm" w:cs="Sylfaen"/>
                <w:bCs/>
                <w:sz w:val="20"/>
                <w:lang w:val="hy-AM"/>
              </w:rPr>
            </w:pPr>
          </w:p>
          <w:p w14:paraId="58D57122" w14:textId="77777777" w:rsidR="00B64E06" w:rsidRPr="0072782C" w:rsidRDefault="00B64E06" w:rsidP="00980416">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0F61FCA5" w14:textId="77777777" w:rsidR="00B64E06" w:rsidRPr="00447CD5" w:rsidRDefault="00B64E06" w:rsidP="00980416">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3D2610DF" w14:textId="77777777" w:rsidR="00B64E06" w:rsidRPr="00447CD5" w:rsidRDefault="00B64E06" w:rsidP="00980416">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78620710" w14:textId="77777777" w:rsidR="00B64E06" w:rsidRPr="00DF6EBB" w:rsidRDefault="00B64E06" w:rsidP="00980416">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63B5D8A9" w14:textId="77777777" w:rsidR="00B64E06" w:rsidRPr="000078A5" w:rsidRDefault="00B64E06" w:rsidP="00980416">
            <w:pPr>
              <w:jc w:val="center"/>
              <w:rPr>
                <w:rFonts w:ascii="GHEA Grapalat" w:hAnsi="GHEA Grapalat"/>
                <w:b/>
                <w:sz w:val="20"/>
                <w:lang w:val="hy-AM"/>
              </w:rPr>
            </w:pPr>
          </w:p>
          <w:p w14:paraId="5245C24E" w14:textId="77777777" w:rsidR="00B64E06" w:rsidRPr="000078A5" w:rsidRDefault="00B64E06" w:rsidP="00980416">
            <w:pPr>
              <w:rPr>
                <w:rFonts w:ascii="GHEA Grapalat" w:hAnsi="GHEA Grapalat"/>
                <w:sz w:val="20"/>
                <w:lang w:val="pt-BR"/>
              </w:rPr>
            </w:pPr>
          </w:p>
        </w:tc>
        <w:tc>
          <w:tcPr>
            <w:tcW w:w="4039" w:type="dxa"/>
          </w:tcPr>
          <w:p w14:paraId="593C0E4A" w14:textId="77777777" w:rsidR="00B64E06" w:rsidRPr="000078A5" w:rsidRDefault="00B64E06" w:rsidP="00980416">
            <w:pPr>
              <w:spacing w:line="360" w:lineRule="auto"/>
              <w:jc w:val="center"/>
              <w:rPr>
                <w:rFonts w:ascii="GHEA Grapalat" w:hAnsi="GHEA Grapalat"/>
                <w:b/>
                <w:sz w:val="20"/>
                <w:lang w:val="nb-NO"/>
              </w:rPr>
            </w:pPr>
            <w:r w:rsidRPr="000078A5">
              <w:rPr>
                <w:rFonts w:ascii="Arial" w:hAnsi="Arial" w:cs="Arial"/>
                <w:b/>
                <w:sz w:val="20"/>
                <w:lang w:val="nb-NO"/>
              </w:rPr>
              <w:t>Կ</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Տ</w:t>
            </w:r>
            <w:r w:rsidRPr="000078A5">
              <w:rPr>
                <w:rFonts w:ascii="GHEA Grapalat" w:hAnsi="GHEA Grapalat"/>
                <w:b/>
                <w:sz w:val="20"/>
                <w:lang w:val="nb-NO"/>
              </w:rPr>
              <w:t xml:space="preserve"> </w:t>
            </w:r>
            <w:r w:rsidRPr="000078A5">
              <w:rPr>
                <w:rFonts w:ascii="Arial" w:hAnsi="Arial" w:cs="Arial"/>
                <w:b/>
                <w:sz w:val="20"/>
                <w:lang w:val="nb-NO"/>
              </w:rPr>
              <w:t>Ա</w:t>
            </w:r>
            <w:r w:rsidRPr="000078A5">
              <w:rPr>
                <w:rFonts w:ascii="GHEA Grapalat" w:hAnsi="GHEA Grapalat"/>
                <w:b/>
                <w:sz w:val="20"/>
                <w:lang w:val="nb-NO"/>
              </w:rPr>
              <w:t xml:space="preserve"> </w:t>
            </w:r>
            <w:r w:rsidRPr="000078A5">
              <w:rPr>
                <w:rFonts w:ascii="Arial" w:hAnsi="Arial" w:cs="Arial"/>
                <w:b/>
                <w:sz w:val="20"/>
                <w:lang w:val="nb-NO"/>
              </w:rPr>
              <w:t>Ր</w:t>
            </w:r>
            <w:r w:rsidRPr="000078A5">
              <w:rPr>
                <w:rFonts w:ascii="GHEA Grapalat" w:hAnsi="GHEA Grapalat"/>
                <w:b/>
                <w:sz w:val="20"/>
                <w:lang w:val="nb-NO"/>
              </w:rPr>
              <w:t xml:space="preserve"> </w:t>
            </w:r>
            <w:r w:rsidRPr="000078A5">
              <w:rPr>
                <w:rFonts w:ascii="Arial" w:hAnsi="Arial" w:cs="Arial"/>
                <w:b/>
                <w:sz w:val="20"/>
                <w:lang w:val="nb-NO"/>
              </w:rPr>
              <w:t>Ո</w:t>
            </w:r>
            <w:r w:rsidRPr="000078A5">
              <w:rPr>
                <w:rFonts w:ascii="GHEA Grapalat" w:hAnsi="GHEA Grapalat"/>
                <w:b/>
                <w:sz w:val="20"/>
                <w:lang w:val="nb-NO"/>
              </w:rPr>
              <w:t xml:space="preserve"> </w:t>
            </w:r>
            <w:r w:rsidRPr="000078A5">
              <w:rPr>
                <w:rFonts w:ascii="Arial" w:hAnsi="Arial" w:cs="Arial"/>
                <w:b/>
                <w:sz w:val="20"/>
                <w:lang w:val="nb-NO"/>
              </w:rPr>
              <w:t>Ղ</w:t>
            </w:r>
          </w:p>
          <w:p w14:paraId="6FFD128F" w14:textId="77777777" w:rsidR="00B64E06" w:rsidRPr="000078A5" w:rsidRDefault="00B64E06" w:rsidP="00980416">
            <w:pPr>
              <w:spacing w:line="360" w:lineRule="auto"/>
              <w:jc w:val="center"/>
              <w:rPr>
                <w:rFonts w:ascii="GHEA Grapalat" w:hAnsi="GHEA Grapalat"/>
                <w:b/>
                <w:sz w:val="20"/>
                <w:lang w:val="nb-NO"/>
              </w:rPr>
            </w:pPr>
          </w:p>
          <w:p w14:paraId="5ABDE472" w14:textId="77777777" w:rsidR="00B64E06" w:rsidRDefault="00B64E06" w:rsidP="00980416">
            <w:pPr>
              <w:rPr>
                <w:rFonts w:ascii="GHEA Grapalat" w:hAnsi="GHEA Grapalat"/>
                <w:sz w:val="20"/>
                <w:lang w:val="pt-BR"/>
              </w:rPr>
            </w:pPr>
            <w:r w:rsidRPr="000078A5">
              <w:rPr>
                <w:rFonts w:ascii="GHEA Grapalat" w:hAnsi="GHEA Grapalat"/>
                <w:sz w:val="20"/>
                <w:lang w:val="pt-BR"/>
              </w:rPr>
              <w:t xml:space="preserve">       </w:t>
            </w:r>
          </w:p>
          <w:p w14:paraId="41F1C3DA" w14:textId="77777777" w:rsidR="00B64E06" w:rsidRDefault="00B64E06" w:rsidP="00980416">
            <w:pPr>
              <w:rPr>
                <w:rFonts w:ascii="GHEA Grapalat" w:hAnsi="GHEA Grapalat"/>
                <w:sz w:val="20"/>
                <w:lang w:val="pt-BR"/>
              </w:rPr>
            </w:pPr>
          </w:p>
          <w:p w14:paraId="72F3653F" w14:textId="77777777" w:rsidR="00B64E06" w:rsidRDefault="00B64E06" w:rsidP="00980416">
            <w:pPr>
              <w:rPr>
                <w:rFonts w:ascii="GHEA Grapalat" w:hAnsi="GHEA Grapalat"/>
                <w:sz w:val="20"/>
                <w:lang w:val="pt-BR"/>
              </w:rPr>
            </w:pPr>
          </w:p>
          <w:p w14:paraId="7E802708" w14:textId="77777777" w:rsidR="00B64E06" w:rsidRPr="0072782C" w:rsidRDefault="00B64E06" w:rsidP="00980416">
            <w:pPr>
              <w:rPr>
                <w:rFonts w:ascii="Arial LatArm" w:hAnsi="Arial LatArm" w:cs="Sylfaen"/>
                <w:bCs/>
                <w:sz w:val="20"/>
                <w:lang w:val="pt-BR"/>
              </w:rPr>
            </w:pPr>
            <w:r w:rsidRPr="0072782C">
              <w:rPr>
                <w:rFonts w:ascii="Arial LatArm" w:hAnsi="Arial LatArm" w:cs="Sylfaen"/>
                <w:bCs/>
                <w:sz w:val="20"/>
                <w:lang w:val="pt-BR"/>
              </w:rPr>
              <w:t>¾É. ÷áëï.</w:t>
            </w:r>
          </w:p>
          <w:p w14:paraId="15665592" w14:textId="77777777" w:rsidR="00B64E06" w:rsidRPr="0072782C" w:rsidRDefault="00B64E06" w:rsidP="00980416">
            <w:pPr>
              <w:rPr>
                <w:rFonts w:ascii="Arial LatArm" w:hAnsi="Arial LatArm" w:cs="Sylfaen"/>
                <w:bCs/>
                <w:sz w:val="20"/>
                <w:lang w:val="pt-BR"/>
              </w:rPr>
            </w:pPr>
          </w:p>
          <w:p w14:paraId="11ED78AA" w14:textId="77777777" w:rsidR="00B64E06" w:rsidRPr="0072782C" w:rsidRDefault="00B64E06" w:rsidP="00980416">
            <w:pPr>
              <w:rPr>
                <w:rFonts w:ascii="Arial LatArm" w:hAnsi="Arial LatArm" w:cs="Sylfaen"/>
                <w:bCs/>
                <w:sz w:val="20"/>
                <w:lang w:val="pt-BR"/>
              </w:rPr>
            </w:pPr>
          </w:p>
          <w:p w14:paraId="5E3AD531" w14:textId="77777777" w:rsidR="00B64E06" w:rsidRPr="000078A5" w:rsidRDefault="00B64E06" w:rsidP="00980416">
            <w:pPr>
              <w:rPr>
                <w:rFonts w:ascii="GHEA Grapalat" w:hAnsi="GHEA Grapalat"/>
                <w:sz w:val="20"/>
                <w:lang w:val="pt-BR"/>
              </w:rPr>
            </w:pPr>
            <w:r w:rsidRPr="000078A5">
              <w:rPr>
                <w:rFonts w:ascii="GHEA Grapalat" w:hAnsi="GHEA Grapalat"/>
                <w:sz w:val="20"/>
                <w:lang w:val="pt-BR"/>
              </w:rPr>
              <w:t xml:space="preserve">         --------------------------------------------</w:t>
            </w:r>
          </w:p>
          <w:p w14:paraId="1211A4ED" w14:textId="77777777" w:rsidR="00B64E06" w:rsidRPr="000078A5" w:rsidRDefault="00B64E06" w:rsidP="00980416">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Arial" w:hAnsi="Arial" w:cs="Arial"/>
                <w:sz w:val="16"/>
                <w:szCs w:val="16"/>
                <w:lang w:val="pt-BR"/>
              </w:rPr>
              <w:t>ստորագրություն</w:t>
            </w:r>
            <w:r w:rsidRPr="000078A5">
              <w:rPr>
                <w:rFonts w:ascii="GHEA Grapalat" w:hAnsi="GHEA Grapalat"/>
                <w:sz w:val="16"/>
                <w:szCs w:val="16"/>
                <w:lang w:val="pt-BR"/>
              </w:rPr>
              <w:t>)</w:t>
            </w:r>
          </w:p>
          <w:p w14:paraId="49F0CFB2" w14:textId="77777777" w:rsidR="00B64E06" w:rsidRPr="000078A5" w:rsidRDefault="00B64E06" w:rsidP="00980416">
            <w:pPr>
              <w:rPr>
                <w:rFonts w:ascii="GHEA Grapalat" w:hAnsi="GHEA Grapalat"/>
                <w:sz w:val="16"/>
                <w:szCs w:val="16"/>
                <w:lang w:val="pt-BR"/>
              </w:rPr>
            </w:pPr>
            <w:r w:rsidRPr="000078A5">
              <w:rPr>
                <w:rFonts w:ascii="GHEA Grapalat" w:hAnsi="GHEA Grapalat"/>
                <w:sz w:val="16"/>
                <w:szCs w:val="16"/>
                <w:lang w:val="pt-BR"/>
              </w:rPr>
              <w:t xml:space="preserve">                                  </w:t>
            </w:r>
          </w:p>
          <w:p w14:paraId="365CB0F6" w14:textId="77777777" w:rsidR="00B64E06" w:rsidRPr="000078A5" w:rsidRDefault="00B64E06" w:rsidP="00980416">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Arial" w:hAnsi="Arial" w:cs="Arial"/>
                <w:sz w:val="16"/>
                <w:szCs w:val="16"/>
                <w:lang w:val="pt-BR"/>
              </w:rPr>
              <w:t>Կ</w:t>
            </w:r>
            <w:r w:rsidRPr="000078A5">
              <w:rPr>
                <w:rFonts w:ascii="GHEA Grapalat" w:hAnsi="GHEA Grapalat"/>
                <w:sz w:val="16"/>
                <w:szCs w:val="16"/>
                <w:lang w:val="pt-BR"/>
              </w:rPr>
              <w:t>.</w:t>
            </w:r>
            <w:r w:rsidRPr="000078A5">
              <w:rPr>
                <w:rFonts w:ascii="Arial" w:hAnsi="Arial" w:cs="Arial"/>
                <w:sz w:val="16"/>
                <w:szCs w:val="16"/>
                <w:lang w:val="pt-BR"/>
              </w:rPr>
              <w:t>Տ</w:t>
            </w:r>
            <w:r w:rsidRPr="000078A5">
              <w:rPr>
                <w:rFonts w:ascii="GHEA Grapalat" w:hAnsi="GHEA Grapalat"/>
                <w:sz w:val="16"/>
                <w:szCs w:val="16"/>
                <w:lang w:val="pt-BR"/>
              </w:rPr>
              <w:t>.</w:t>
            </w:r>
          </w:p>
          <w:p w14:paraId="1CFDAA48" w14:textId="77777777" w:rsidR="00B64E06" w:rsidRPr="000078A5" w:rsidRDefault="00B64E06" w:rsidP="00980416">
            <w:pPr>
              <w:rPr>
                <w:rFonts w:ascii="GHEA Grapalat" w:hAnsi="GHEA Grapalat"/>
                <w:sz w:val="20"/>
                <w:lang w:val="pt-BR"/>
              </w:rPr>
            </w:pPr>
          </w:p>
          <w:p w14:paraId="4A7A48A0" w14:textId="77777777" w:rsidR="00B64E06" w:rsidRPr="000078A5" w:rsidRDefault="00B64E06" w:rsidP="00980416">
            <w:pPr>
              <w:spacing w:line="360" w:lineRule="auto"/>
              <w:jc w:val="center"/>
              <w:rPr>
                <w:rFonts w:ascii="GHEA Grapalat" w:hAnsi="GHEA Grapalat"/>
                <w:b/>
                <w:sz w:val="20"/>
                <w:lang w:val="nb-NO"/>
              </w:rPr>
            </w:pPr>
          </w:p>
        </w:tc>
      </w:tr>
    </w:tbl>
    <w:p w14:paraId="1AEE76AA" w14:textId="77777777" w:rsidR="00E04994" w:rsidRDefault="00E04994" w:rsidP="00E04994">
      <w:pPr>
        <w:ind w:firstLine="567"/>
        <w:jc w:val="right"/>
        <w:rPr>
          <w:rFonts w:ascii="GHEA Grapalat" w:hAnsi="GHEA Grapalat" w:cs="Sylfaen"/>
          <w:i/>
          <w:sz w:val="20"/>
          <w:szCs w:val="20"/>
          <w:lang w:val="pt-BR"/>
        </w:rPr>
      </w:pPr>
    </w:p>
    <w:p w14:paraId="3313184F" w14:textId="77777777" w:rsidR="00E04994" w:rsidRPr="00E6597C" w:rsidRDefault="00E04994" w:rsidP="00E04994">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E986DB4" w14:textId="77777777" w:rsidR="00E04994" w:rsidRPr="00E6597C" w:rsidRDefault="00E04994" w:rsidP="00E04994">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w:t>
      </w:r>
      <w:r>
        <w:rPr>
          <w:rFonts w:ascii="GHEA Grapalat" w:hAnsi="GHEA Grapalat"/>
          <w:i/>
          <w:sz w:val="20"/>
          <w:szCs w:val="20"/>
          <w:lang w:val="pt-BR"/>
        </w:rPr>
        <w:t>24</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38B59EE2" w14:textId="66D2B0D6" w:rsidR="00E04994" w:rsidRPr="00E6597C" w:rsidRDefault="00E04994" w:rsidP="00E04994">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Pr="00DA47D0">
        <w:rPr>
          <w:rFonts w:ascii="Sylfaen" w:hAnsi="Sylfaen"/>
          <w:b/>
          <w:sz w:val="22"/>
          <w:lang w:val="af-ZA"/>
        </w:rPr>
        <w:t>/</w:t>
      </w:r>
      <w:r w:rsidR="00F960CD">
        <w:rPr>
          <w:rFonts w:ascii="Sylfaen" w:hAnsi="Sylfaen"/>
          <w:b/>
          <w:sz w:val="22"/>
          <w:lang w:val="af-ZA"/>
        </w:rPr>
        <w:t>5</w:t>
      </w:r>
      <w:r>
        <w:rPr>
          <w:rFonts w:ascii="Sylfaen" w:hAnsi="Sylfaen"/>
          <w:b/>
          <w:sz w:val="22"/>
          <w:lang w:val="af-ZA"/>
        </w:rPr>
        <w:t xml:space="preserve"> </w:t>
      </w:r>
      <w:r w:rsidRPr="00E6597C">
        <w:rPr>
          <w:rFonts w:ascii="GHEA Grapalat" w:hAnsi="GHEA Grapalat" w:cs="Sylfaen"/>
          <w:i/>
          <w:sz w:val="20"/>
          <w:szCs w:val="20"/>
          <w:lang w:val="pt-BR"/>
        </w:rPr>
        <w:t>ծածկագրով պայմանագրի</w:t>
      </w:r>
    </w:p>
    <w:p w14:paraId="2A9D0DC2" w14:textId="77777777" w:rsidR="00E04994" w:rsidRPr="00E6597C" w:rsidRDefault="00E04994" w:rsidP="00E04994">
      <w:pPr>
        <w:ind w:firstLine="567"/>
        <w:jc w:val="right"/>
        <w:rPr>
          <w:rFonts w:ascii="GHEA Grapalat" w:hAnsi="GHEA Grapalat" w:cs="Sylfaen"/>
          <w:i/>
          <w:sz w:val="22"/>
          <w:szCs w:val="22"/>
          <w:lang w:val="pt-BR"/>
        </w:rPr>
      </w:pPr>
    </w:p>
    <w:p w14:paraId="66259428" w14:textId="77777777" w:rsidR="00E04994" w:rsidRPr="00717204" w:rsidRDefault="00E04994" w:rsidP="00E04994">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04994" w:rsidRPr="0048528A" w14:paraId="64A9BA39" w14:textId="77777777" w:rsidTr="00C91424">
        <w:trPr>
          <w:tblCellSpacing w:w="7" w:type="dxa"/>
          <w:jc w:val="center"/>
        </w:trPr>
        <w:tc>
          <w:tcPr>
            <w:tcW w:w="0" w:type="auto"/>
            <w:vAlign w:val="center"/>
          </w:tcPr>
          <w:p w14:paraId="4AB1A3B7" w14:textId="77777777" w:rsidR="00E04994" w:rsidRPr="00E6597C" w:rsidRDefault="00E04994" w:rsidP="00C91424">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61312" behindDoc="0" locked="0" layoutInCell="1" allowOverlap="1" wp14:anchorId="37CA70C9" wp14:editId="6C558DE2">
                      <wp:simplePos x="0" y="0"/>
                      <wp:positionH relativeFrom="column">
                        <wp:posOffset>2400300</wp:posOffset>
                      </wp:positionH>
                      <wp:positionV relativeFrom="paragraph">
                        <wp:posOffset>167640</wp:posOffset>
                      </wp:positionV>
                      <wp:extent cx="114300" cy="1028700"/>
                      <wp:effectExtent l="0" t="0" r="0" b="0"/>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67ADC" id="Rectangle 100"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9YgQ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PEy&#10;j1iBAgAABwUAAA4AAAAAAAAAAAAAAAAALgIAAGRycy9lMm9Eb2MueG1sUEsBAi0AFAAGAAgAAAAh&#10;AHY4ZKThAAAACgEAAA8AAAAAAAAAAAAAAAAA2wQAAGRycy9kb3ducmV2LnhtbFBLBQYAAAAABAAE&#10;APMAAADpBQ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14:paraId="1BE26D83"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88FFFBF"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27533554"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3E31A36B"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115719CA"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5850CA9"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6C4384A9"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75453C5B"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7C295DB9"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59FD8D59"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F247502" w14:textId="77777777" w:rsidR="00E04994" w:rsidRPr="00E6597C" w:rsidRDefault="00E04994" w:rsidP="00C91424">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5E59F725" w14:textId="77777777" w:rsidR="00E04994" w:rsidRPr="00E6597C" w:rsidRDefault="00E04994" w:rsidP="00E04994">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3C6B297F" w14:textId="77777777" w:rsidR="00E04994" w:rsidRPr="00E6597C" w:rsidRDefault="00E04994" w:rsidP="00E04994">
      <w:pPr>
        <w:ind w:firstLine="375"/>
        <w:rPr>
          <w:rFonts w:ascii="GHEA Grapalat" w:hAnsi="GHEA Grapalat"/>
          <w:iCs/>
          <w:color w:val="000000"/>
          <w:sz w:val="15"/>
          <w:szCs w:val="21"/>
          <w:lang w:val="pt-BR"/>
        </w:rPr>
      </w:pPr>
    </w:p>
    <w:p w14:paraId="7623CBEB" w14:textId="77777777" w:rsidR="00E04994" w:rsidRPr="00E6597C" w:rsidRDefault="00E04994" w:rsidP="00E04994">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5652EDF5" w14:textId="77777777" w:rsidR="00E04994" w:rsidRPr="00E6597C" w:rsidRDefault="00E04994" w:rsidP="00E04994">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467FA5F2" w14:textId="77777777" w:rsidR="00E04994" w:rsidRPr="00E6597C" w:rsidRDefault="00E04994" w:rsidP="00E04994">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2A0E1BDE" w14:textId="77777777" w:rsidR="00E04994" w:rsidRPr="00E6597C" w:rsidRDefault="00E04994" w:rsidP="00E04994">
      <w:pPr>
        <w:pStyle w:val="BodyTextIndent"/>
        <w:spacing w:line="240" w:lineRule="auto"/>
        <w:ind w:firstLine="0"/>
        <w:jc w:val="center"/>
        <w:rPr>
          <w:b/>
          <w:bCs/>
          <w:iCs/>
          <w:lang w:val="es-ES"/>
        </w:rPr>
      </w:pPr>
    </w:p>
    <w:p w14:paraId="7A4FDD26" w14:textId="77777777" w:rsidR="00E04994" w:rsidRPr="00E6597C" w:rsidRDefault="00E04994" w:rsidP="00E04994">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64E40246" w14:textId="77777777" w:rsidR="00E04994" w:rsidRPr="00E6597C" w:rsidRDefault="00E04994" w:rsidP="00E04994">
      <w:pPr>
        <w:pStyle w:val="BodyTextIndent"/>
        <w:spacing w:line="240" w:lineRule="auto"/>
        <w:ind w:firstLine="0"/>
        <w:rPr>
          <w:iCs/>
          <w:lang w:val="es-ES"/>
        </w:rPr>
      </w:pPr>
    </w:p>
    <w:p w14:paraId="1A3820DB" w14:textId="77777777" w:rsidR="00E04994" w:rsidRPr="00E6597C" w:rsidRDefault="00E04994" w:rsidP="00E04994">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76513AD6" w14:textId="77777777" w:rsidR="00E04994" w:rsidRPr="00E6597C" w:rsidRDefault="00E04994" w:rsidP="00E04994">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254B164F" w14:textId="77777777" w:rsidR="00E04994" w:rsidRPr="00E6597C" w:rsidRDefault="00E04994" w:rsidP="00E04994">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4CA3A433" w14:textId="77777777" w:rsidR="00E04994" w:rsidRPr="00E6597C" w:rsidRDefault="00E04994" w:rsidP="00E04994">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CDF07A7" w14:textId="77777777" w:rsidR="00E04994" w:rsidRPr="00E6597C" w:rsidRDefault="00E04994" w:rsidP="00E04994">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53356450" w14:textId="77777777" w:rsidR="00E04994" w:rsidRPr="00E6597C" w:rsidRDefault="00E04994" w:rsidP="00E04994">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04994" w:rsidRPr="00E6597C" w14:paraId="29BDD1AD" w14:textId="77777777" w:rsidTr="00C91424">
        <w:trPr>
          <w:jc w:val="right"/>
        </w:trPr>
        <w:tc>
          <w:tcPr>
            <w:tcW w:w="357" w:type="dxa"/>
            <w:vMerge w:val="restart"/>
            <w:shd w:val="clear" w:color="auto" w:fill="auto"/>
            <w:vAlign w:val="center"/>
          </w:tcPr>
          <w:p w14:paraId="42563850"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00BB3A72" w14:textId="77777777" w:rsidR="00E04994" w:rsidRPr="00E6597C" w:rsidRDefault="00E04994" w:rsidP="00C91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E04994" w:rsidRPr="00E6597C" w14:paraId="50E7BDD9" w14:textId="77777777" w:rsidTr="00C91424">
        <w:trPr>
          <w:jc w:val="right"/>
        </w:trPr>
        <w:tc>
          <w:tcPr>
            <w:tcW w:w="357" w:type="dxa"/>
            <w:vMerge/>
            <w:shd w:val="clear" w:color="auto" w:fill="auto"/>
          </w:tcPr>
          <w:p w14:paraId="72219E68"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EC6E8D8"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7FDF554C"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5D8329B"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421A30A9"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01C9A0C2"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F28F264"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E04994" w:rsidRPr="00E6597C" w14:paraId="1F033C2F" w14:textId="77777777" w:rsidTr="00C91424">
        <w:trPr>
          <w:trHeight w:val="1105"/>
          <w:jc w:val="right"/>
        </w:trPr>
        <w:tc>
          <w:tcPr>
            <w:tcW w:w="357" w:type="dxa"/>
            <w:vMerge/>
            <w:tcBorders>
              <w:bottom w:val="single" w:sz="4" w:space="0" w:color="auto"/>
            </w:tcBorders>
            <w:shd w:val="clear" w:color="auto" w:fill="auto"/>
          </w:tcPr>
          <w:p w14:paraId="656AFE4E"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AAD352"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879DA97"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5C3989D"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BC29CFF"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40DB3EF"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CBCB4BB"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E6E7320"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E4382F2"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r>
      <w:tr w:rsidR="00E04994" w:rsidRPr="00E6597C" w14:paraId="791689BC" w14:textId="77777777" w:rsidTr="00C91424">
        <w:trPr>
          <w:jc w:val="right"/>
        </w:trPr>
        <w:tc>
          <w:tcPr>
            <w:tcW w:w="357" w:type="dxa"/>
            <w:shd w:val="clear" w:color="auto" w:fill="auto"/>
            <w:vAlign w:val="center"/>
          </w:tcPr>
          <w:p w14:paraId="5A288860"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004B8A5"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02C6FC1"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3C8027A"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1B13C11D"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FE43140"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0425B89"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CBE7734"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1EFD6F6" w14:textId="77777777" w:rsidR="00E04994" w:rsidRPr="00E6597C" w:rsidRDefault="00E04994" w:rsidP="00C91424">
            <w:pPr>
              <w:pStyle w:val="NormalWeb"/>
              <w:spacing w:before="0" w:beforeAutospacing="0" w:after="0" w:afterAutospacing="0"/>
              <w:jc w:val="center"/>
              <w:rPr>
                <w:rFonts w:ascii="GHEA Grapalat" w:hAnsi="GHEA Grapalat"/>
                <w:sz w:val="18"/>
                <w:szCs w:val="18"/>
              </w:rPr>
            </w:pPr>
          </w:p>
        </w:tc>
      </w:tr>
      <w:tr w:rsidR="00E04994" w:rsidRPr="00E6597C" w14:paraId="10F8AD8B" w14:textId="77777777" w:rsidTr="00C91424">
        <w:trPr>
          <w:jc w:val="right"/>
        </w:trPr>
        <w:tc>
          <w:tcPr>
            <w:tcW w:w="357" w:type="dxa"/>
            <w:shd w:val="clear" w:color="auto" w:fill="auto"/>
          </w:tcPr>
          <w:p w14:paraId="70AEE07D"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173" w:type="dxa"/>
            <w:shd w:val="clear" w:color="auto" w:fill="auto"/>
          </w:tcPr>
          <w:p w14:paraId="7FE70A86"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440" w:type="dxa"/>
            <w:shd w:val="clear" w:color="auto" w:fill="auto"/>
          </w:tcPr>
          <w:p w14:paraId="5D8BC544"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800" w:type="dxa"/>
            <w:shd w:val="clear" w:color="auto" w:fill="auto"/>
          </w:tcPr>
          <w:p w14:paraId="561BB504"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116" w:type="dxa"/>
            <w:shd w:val="clear" w:color="auto" w:fill="auto"/>
          </w:tcPr>
          <w:p w14:paraId="7FFC4932"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842" w:type="dxa"/>
            <w:shd w:val="clear" w:color="auto" w:fill="auto"/>
          </w:tcPr>
          <w:p w14:paraId="0C90EED7"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134" w:type="dxa"/>
            <w:shd w:val="clear" w:color="auto" w:fill="auto"/>
          </w:tcPr>
          <w:p w14:paraId="2F276255"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1168" w:type="dxa"/>
            <w:shd w:val="clear" w:color="auto" w:fill="auto"/>
          </w:tcPr>
          <w:p w14:paraId="14F42183" w14:textId="77777777" w:rsidR="00E04994" w:rsidRPr="00E6597C" w:rsidRDefault="00E04994" w:rsidP="00C91424">
            <w:pPr>
              <w:pStyle w:val="NormalWeb"/>
              <w:spacing w:before="0" w:beforeAutospacing="0" w:after="0" w:afterAutospacing="0"/>
              <w:jc w:val="center"/>
              <w:rPr>
                <w:rFonts w:ascii="GHEA Grapalat" w:hAnsi="GHEA Grapalat"/>
              </w:rPr>
            </w:pPr>
          </w:p>
        </w:tc>
        <w:tc>
          <w:tcPr>
            <w:tcW w:w="675" w:type="dxa"/>
            <w:shd w:val="clear" w:color="auto" w:fill="auto"/>
          </w:tcPr>
          <w:p w14:paraId="74B64EC4" w14:textId="77777777" w:rsidR="00E04994" w:rsidRPr="00E6597C" w:rsidRDefault="00E04994" w:rsidP="00C91424">
            <w:pPr>
              <w:pStyle w:val="NormalWeb"/>
              <w:spacing w:before="0" w:beforeAutospacing="0" w:after="0" w:afterAutospacing="0"/>
              <w:jc w:val="center"/>
              <w:rPr>
                <w:rFonts w:ascii="GHEA Grapalat" w:hAnsi="GHEA Grapalat"/>
              </w:rPr>
            </w:pPr>
          </w:p>
        </w:tc>
      </w:tr>
    </w:tbl>
    <w:p w14:paraId="2F26562F" w14:textId="77777777" w:rsidR="00E04994" w:rsidRPr="00E6597C" w:rsidRDefault="00E04994" w:rsidP="00E04994">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6CC514C0" w14:textId="77777777" w:rsidR="00E04994" w:rsidRPr="00E6597C" w:rsidRDefault="00E04994" w:rsidP="00E04994">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FB9F51F" w14:textId="77777777" w:rsidR="00E04994" w:rsidRPr="00E6597C" w:rsidRDefault="00E04994" w:rsidP="00E04994">
      <w:pPr>
        <w:ind w:firstLine="375"/>
        <w:jc w:val="both"/>
        <w:rPr>
          <w:rFonts w:ascii="GHEA Grapalat" w:hAnsi="GHEA Grapalat"/>
          <w:iCs/>
          <w:snapToGrid w:val="0"/>
          <w:color w:val="000000"/>
          <w:sz w:val="21"/>
          <w:szCs w:val="21"/>
          <w:lang w:val="es-ES"/>
        </w:rPr>
      </w:pPr>
    </w:p>
    <w:p w14:paraId="7BFD8B56" w14:textId="77777777" w:rsidR="00E04994" w:rsidRPr="00E6597C" w:rsidRDefault="00E04994" w:rsidP="00E04994">
      <w:pPr>
        <w:ind w:firstLine="375"/>
        <w:jc w:val="both"/>
        <w:rPr>
          <w:rFonts w:ascii="GHEA Grapalat" w:hAnsi="GHEA Grapalat"/>
          <w:iCs/>
          <w:snapToGrid w:val="0"/>
          <w:color w:val="000000"/>
          <w:sz w:val="2"/>
          <w:szCs w:val="21"/>
          <w:lang w:val="es-ES"/>
        </w:rPr>
      </w:pPr>
    </w:p>
    <w:p w14:paraId="48D763B8" w14:textId="77777777" w:rsidR="00E04994" w:rsidRPr="00E6597C" w:rsidRDefault="00E04994" w:rsidP="00E04994">
      <w:pPr>
        <w:ind w:firstLine="375"/>
        <w:rPr>
          <w:rFonts w:ascii="GHEA Grapalat" w:hAnsi="GHEA Grapalat"/>
          <w:iCs/>
          <w:snapToGrid w:val="0"/>
          <w:color w:val="000000"/>
          <w:sz w:val="2"/>
          <w:szCs w:val="21"/>
          <w:lang w:val="es-ES"/>
        </w:rPr>
      </w:pPr>
      <w:r w:rsidRPr="00E6597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04994" w:rsidRPr="00E6597C" w14:paraId="3B528B46" w14:textId="77777777" w:rsidTr="00C91424">
        <w:trPr>
          <w:trHeight w:val="266"/>
          <w:tblCellSpacing w:w="7" w:type="dxa"/>
          <w:jc w:val="center"/>
        </w:trPr>
        <w:tc>
          <w:tcPr>
            <w:tcW w:w="0" w:type="auto"/>
            <w:vAlign w:val="center"/>
          </w:tcPr>
          <w:p w14:paraId="0A195EE4" w14:textId="77777777" w:rsidR="00E04994" w:rsidRPr="00E6597C" w:rsidRDefault="00E04994" w:rsidP="00C91424">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0A5A0A87" w14:textId="77777777" w:rsidR="00E04994" w:rsidRPr="00E6597C" w:rsidRDefault="00E04994" w:rsidP="00C91424">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E04994" w:rsidRPr="00E6597C" w14:paraId="1E5D20C3" w14:textId="77777777" w:rsidTr="00C91424">
        <w:trPr>
          <w:trHeight w:val="473"/>
          <w:tblCellSpacing w:w="7" w:type="dxa"/>
          <w:jc w:val="center"/>
        </w:trPr>
        <w:tc>
          <w:tcPr>
            <w:tcW w:w="0" w:type="auto"/>
            <w:vAlign w:val="center"/>
          </w:tcPr>
          <w:p w14:paraId="68B5D90A"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35441F5"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730800"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21"/>
                <w:szCs w:val="21"/>
              </w:rPr>
              <w:t>___________________________</w:t>
            </w:r>
          </w:p>
          <w:p w14:paraId="4206EA73"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E04994" w:rsidRPr="00E6597C" w14:paraId="714926C0" w14:textId="77777777" w:rsidTr="00C91424">
        <w:trPr>
          <w:trHeight w:val="503"/>
          <w:tblCellSpacing w:w="7" w:type="dxa"/>
          <w:jc w:val="center"/>
        </w:trPr>
        <w:tc>
          <w:tcPr>
            <w:tcW w:w="0" w:type="auto"/>
            <w:vAlign w:val="center"/>
          </w:tcPr>
          <w:p w14:paraId="75BE8A4A"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9CC3497"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1A0A5A80"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21"/>
                <w:szCs w:val="21"/>
              </w:rPr>
              <w:t>___________________________</w:t>
            </w:r>
          </w:p>
          <w:p w14:paraId="1A3EAB95" w14:textId="77777777" w:rsidR="00E04994" w:rsidRPr="00E6597C" w:rsidRDefault="00E04994" w:rsidP="00C91424">
            <w:pPr>
              <w:jc w:val="center"/>
              <w:rPr>
                <w:rFonts w:ascii="GHEA Grapalat" w:hAnsi="GHEA Grapalat"/>
                <w:iCs/>
                <w:sz w:val="21"/>
                <w:szCs w:val="21"/>
              </w:rPr>
            </w:pPr>
            <w:r w:rsidRPr="00E6597C">
              <w:rPr>
                <w:rFonts w:ascii="GHEA Grapalat" w:hAnsi="GHEA Grapalat"/>
                <w:iCs/>
                <w:sz w:val="15"/>
                <w:szCs w:val="15"/>
              </w:rPr>
              <w:t>ազգանուն, անուն</w:t>
            </w:r>
          </w:p>
        </w:tc>
      </w:tr>
      <w:tr w:rsidR="00E04994" w:rsidRPr="00E6597C" w14:paraId="4F1DB508" w14:textId="77777777" w:rsidTr="00C91424">
        <w:trPr>
          <w:trHeight w:val="281"/>
          <w:tblCellSpacing w:w="7" w:type="dxa"/>
          <w:jc w:val="center"/>
        </w:trPr>
        <w:tc>
          <w:tcPr>
            <w:tcW w:w="0" w:type="auto"/>
            <w:vAlign w:val="center"/>
          </w:tcPr>
          <w:p w14:paraId="1E6099B9" w14:textId="77777777" w:rsidR="00E04994" w:rsidRPr="00E6597C" w:rsidRDefault="00E04994" w:rsidP="00C91424">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7AF61F5A" w14:textId="77777777" w:rsidR="00E04994" w:rsidRPr="00E6597C" w:rsidRDefault="00E04994" w:rsidP="00C91424">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41B6DF21" w14:textId="77777777" w:rsidR="00E04994" w:rsidRPr="00E6597C" w:rsidRDefault="00E04994" w:rsidP="00E04994">
      <w:pPr>
        <w:ind w:left="-142" w:firstLine="142"/>
        <w:jc w:val="center"/>
        <w:rPr>
          <w:rFonts w:ascii="GHEA Grapalat" w:hAnsi="GHEA Grapalat" w:cs="Sylfaen"/>
          <w:b/>
        </w:rPr>
      </w:pPr>
    </w:p>
    <w:p w14:paraId="1F9ACC0F" w14:textId="77777777" w:rsidR="00E04994" w:rsidRPr="00E6597C" w:rsidRDefault="00E04994" w:rsidP="00E04994">
      <w:pPr>
        <w:ind w:left="-142" w:firstLine="142"/>
        <w:jc w:val="center"/>
        <w:rPr>
          <w:rFonts w:ascii="GHEA Grapalat" w:hAnsi="GHEA Grapalat" w:cs="Sylfaen"/>
          <w:b/>
        </w:rPr>
      </w:pPr>
    </w:p>
    <w:p w14:paraId="1093117A" w14:textId="77777777" w:rsidR="00E04994" w:rsidRPr="00E6597C" w:rsidRDefault="00E04994" w:rsidP="00E04994">
      <w:pPr>
        <w:ind w:left="-142" w:firstLine="142"/>
        <w:jc w:val="center"/>
        <w:rPr>
          <w:rFonts w:ascii="GHEA Grapalat" w:hAnsi="GHEA Grapalat" w:cs="Sylfaen"/>
          <w:b/>
        </w:rPr>
      </w:pPr>
    </w:p>
    <w:p w14:paraId="7512275F" w14:textId="77777777" w:rsidR="00E04994" w:rsidRPr="00E6597C" w:rsidRDefault="00E04994" w:rsidP="00E04994">
      <w:pPr>
        <w:ind w:firstLine="567"/>
        <w:jc w:val="right"/>
        <w:rPr>
          <w:rFonts w:ascii="GHEA Grapalat" w:hAnsi="GHEA Grapalat" w:cs="Sylfaen"/>
          <w:i/>
          <w:sz w:val="22"/>
          <w:szCs w:val="22"/>
          <w:lang w:val="pt-BR"/>
        </w:rPr>
      </w:pPr>
    </w:p>
    <w:p w14:paraId="547D4E3D" w14:textId="77777777" w:rsidR="00E04994" w:rsidRPr="00E6597C" w:rsidRDefault="00E04994" w:rsidP="00E04994">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662F5532" w14:textId="77777777" w:rsidR="00E04994" w:rsidRPr="00E6597C" w:rsidRDefault="00E04994" w:rsidP="00E04994">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40E4539A" w14:textId="40788959" w:rsidR="00E04994" w:rsidRPr="00E6597C" w:rsidRDefault="00E04994" w:rsidP="00E04994">
      <w:pPr>
        <w:jc w:val="right"/>
        <w:rPr>
          <w:rFonts w:ascii="GHEA Grapalat" w:hAnsi="GHEA Grapalat" w:cs="Arial"/>
          <w:i/>
          <w:sz w:val="20"/>
          <w:szCs w:val="20"/>
          <w:lang w:val="pt-BR"/>
        </w:rPr>
      </w:pPr>
      <w:r w:rsidRPr="00DA47D0">
        <w:rPr>
          <w:rFonts w:ascii="Sylfaen" w:hAnsi="Sylfaen"/>
          <w:b/>
          <w:sz w:val="22"/>
          <w:lang w:val="af-ZA"/>
        </w:rPr>
        <w:t>ԵՔԼ-ԲՄԱՇՁԲ-2</w:t>
      </w:r>
      <w:r>
        <w:rPr>
          <w:rFonts w:ascii="Sylfaen" w:hAnsi="Sylfaen"/>
          <w:b/>
          <w:sz w:val="22"/>
          <w:lang w:val="af-ZA"/>
        </w:rPr>
        <w:t>4/</w:t>
      </w:r>
      <w:r w:rsidR="00F960CD">
        <w:rPr>
          <w:rFonts w:ascii="Sylfaen" w:hAnsi="Sylfaen"/>
          <w:b/>
          <w:sz w:val="22"/>
          <w:lang w:val="af-ZA"/>
        </w:rPr>
        <w:t>5</w:t>
      </w:r>
      <w:r>
        <w:rPr>
          <w:rFonts w:ascii="Sylfaen" w:hAnsi="Sylfaen"/>
          <w:b/>
          <w:sz w:val="22"/>
          <w:lang w:val="af-ZA"/>
        </w:rPr>
        <w:t xml:space="preserve"> </w:t>
      </w:r>
      <w:r w:rsidRPr="00E6597C">
        <w:rPr>
          <w:rFonts w:ascii="GHEA Grapalat" w:hAnsi="GHEA Grapalat" w:cs="Sylfaen"/>
          <w:i/>
          <w:sz w:val="20"/>
          <w:szCs w:val="20"/>
          <w:lang w:val="pt-BR"/>
        </w:rPr>
        <w:t>ծածկագրով պայմանագրի</w:t>
      </w:r>
    </w:p>
    <w:p w14:paraId="12681F21" w14:textId="77777777" w:rsidR="00E04994" w:rsidRPr="005D0EFA" w:rsidRDefault="00E04994" w:rsidP="00E04994">
      <w:pPr>
        <w:tabs>
          <w:tab w:val="left" w:pos="360"/>
          <w:tab w:val="left" w:pos="540"/>
        </w:tabs>
        <w:jc w:val="center"/>
        <w:rPr>
          <w:rFonts w:ascii="Sylfaen" w:hAnsi="Sylfaen" w:cs="Sylfaen"/>
          <w:b/>
          <w:bCs/>
          <w:sz w:val="20"/>
          <w:szCs w:val="20"/>
          <w:lang w:val="pt-BR"/>
        </w:rPr>
      </w:pPr>
    </w:p>
    <w:p w14:paraId="3F7EE2D8" w14:textId="77777777" w:rsidR="00E04994" w:rsidRPr="005D0EFA" w:rsidRDefault="00E04994" w:rsidP="00E04994">
      <w:pPr>
        <w:tabs>
          <w:tab w:val="left" w:pos="360"/>
          <w:tab w:val="left" w:pos="540"/>
        </w:tabs>
        <w:jc w:val="center"/>
        <w:rPr>
          <w:rFonts w:ascii="Sylfaen" w:hAnsi="Sylfaen" w:cs="Sylfaen"/>
          <w:b/>
          <w:bCs/>
          <w:lang w:val="pt-BR"/>
        </w:rPr>
      </w:pPr>
    </w:p>
    <w:p w14:paraId="01D1589B" w14:textId="77777777" w:rsidR="00E04994" w:rsidRPr="005D0EFA" w:rsidRDefault="00E04994" w:rsidP="00E04994">
      <w:pPr>
        <w:tabs>
          <w:tab w:val="left" w:pos="360"/>
          <w:tab w:val="left" w:pos="540"/>
        </w:tabs>
        <w:rPr>
          <w:rFonts w:ascii="GHEA Grapalat" w:hAnsi="GHEA Grapalat" w:cs="Sylfaen"/>
          <w:sz w:val="22"/>
          <w:szCs w:val="22"/>
          <w:lang w:val="pt-BR"/>
        </w:rPr>
      </w:pPr>
    </w:p>
    <w:p w14:paraId="5740E782" w14:textId="77777777" w:rsidR="00E04994" w:rsidRPr="005D0EFA" w:rsidRDefault="00E04994" w:rsidP="00E04994">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6FFE3EB7" w14:textId="77777777" w:rsidR="00E04994" w:rsidRPr="005D0EFA" w:rsidRDefault="00E04994" w:rsidP="00E04994">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07B8F72F" w14:textId="77777777" w:rsidR="00E04994" w:rsidRPr="005D0EFA" w:rsidRDefault="00E04994" w:rsidP="00E04994">
      <w:pPr>
        <w:tabs>
          <w:tab w:val="left" w:pos="360"/>
          <w:tab w:val="left" w:pos="540"/>
        </w:tabs>
        <w:rPr>
          <w:rFonts w:ascii="GHEA Grapalat" w:hAnsi="GHEA Grapalat" w:cs="Sylfaen"/>
          <w:sz w:val="22"/>
          <w:szCs w:val="22"/>
          <w:lang w:val="pt-BR"/>
        </w:rPr>
      </w:pPr>
    </w:p>
    <w:p w14:paraId="5DEF6D8F" w14:textId="77777777" w:rsidR="00E04994" w:rsidRPr="005D0EFA" w:rsidRDefault="00E04994" w:rsidP="00E04994">
      <w:pPr>
        <w:tabs>
          <w:tab w:val="left" w:pos="360"/>
          <w:tab w:val="left" w:pos="540"/>
        </w:tabs>
        <w:rPr>
          <w:rFonts w:ascii="GHEA Grapalat" w:hAnsi="GHEA Grapalat" w:cs="Sylfaen"/>
          <w:sz w:val="22"/>
          <w:szCs w:val="22"/>
          <w:lang w:val="pt-BR"/>
        </w:rPr>
      </w:pPr>
    </w:p>
    <w:p w14:paraId="454AFC96" w14:textId="77777777" w:rsidR="00E04994" w:rsidRPr="005D0EFA" w:rsidRDefault="00E04994" w:rsidP="00E04994">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68C8E713" w14:textId="77777777" w:rsidR="00E04994" w:rsidRPr="005D0EFA" w:rsidRDefault="00E04994" w:rsidP="00E04994">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7E55A2E8" w14:textId="77777777" w:rsidR="00E04994" w:rsidRPr="00E6597C" w:rsidRDefault="00E04994" w:rsidP="00E04994">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657AAC6" w14:textId="77777777" w:rsidR="00E04994" w:rsidRPr="00E6597C" w:rsidRDefault="00E04994" w:rsidP="00E04994">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5C3F3795" w14:textId="77777777" w:rsidR="00E04994" w:rsidRPr="00E6597C" w:rsidRDefault="00E04994" w:rsidP="00E04994">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00443E2D" w14:textId="77777777" w:rsidR="00E04994" w:rsidRPr="00E6597C" w:rsidRDefault="00E04994" w:rsidP="00E04994">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04994" w:rsidRPr="00E6597C" w14:paraId="2E76DEA7" w14:textId="77777777" w:rsidTr="00C91424">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511FF2A" w14:textId="77777777" w:rsidR="00E04994" w:rsidRPr="00E6597C" w:rsidRDefault="00E04994" w:rsidP="00C91424">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E04994" w:rsidRPr="00E6597C" w14:paraId="05C91B30" w14:textId="77777777" w:rsidTr="00C91424">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1488037" w14:textId="77777777" w:rsidR="00E04994" w:rsidRPr="00E6597C" w:rsidRDefault="00E04994" w:rsidP="00C91424">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56B85C2" w14:textId="77777777" w:rsidR="00E04994" w:rsidRPr="00E6597C" w:rsidRDefault="00E04994" w:rsidP="00C91424">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8F76421" w14:textId="77777777" w:rsidR="00E04994" w:rsidRPr="00E6597C" w:rsidRDefault="00E04994" w:rsidP="00C91424">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E04994" w:rsidRPr="00E6597C" w14:paraId="6EE16DE5" w14:textId="77777777" w:rsidTr="00C91424">
        <w:trPr>
          <w:trHeight w:val="273"/>
        </w:trPr>
        <w:tc>
          <w:tcPr>
            <w:tcW w:w="3852" w:type="dxa"/>
            <w:tcBorders>
              <w:top w:val="single" w:sz="4" w:space="0" w:color="000000"/>
              <w:left w:val="single" w:sz="4" w:space="0" w:color="000000"/>
              <w:bottom w:val="single" w:sz="4" w:space="0" w:color="000000"/>
              <w:right w:val="single" w:sz="4" w:space="0" w:color="000000"/>
            </w:tcBorders>
          </w:tcPr>
          <w:p w14:paraId="0F24A1B5" w14:textId="77777777" w:rsidR="00E04994" w:rsidRPr="00E6597C" w:rsidRDefault="00E04994" w:rsidP="00C91424">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B5C691C" w14:textId="77777777" w:rsidR="00E04994" w:rsidRPr="00E6597C" w:rsidRDefault="00E04994" w:rsidP="00C91424">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3390E2B" w14:textId="77777777" w:rsidR="00E04994" w:rsidRPr="00E6597C" w:rsidRDefault="00E04994" w:rsidP="00C91424">
            <w:pPr>
              <w:rPr>
                <w:rFonts w:ascii="GHEA Grapalat" w:hAnsi="GHEA Grapalat" w:cs="Sylfaen"/>
                <w:sz w:val="18"/>
                <w:szCs w:val="18"/>
                <w:lang w:val="ru-RU" w:eastAsia="ru-RU"/>
              </w:rPr>
            </w:pPr>
          </w:p>
        </w:tc>
      </w:tr>
      <w:tr w:rsidR="00E04994" w:rsidRPr="00E6597C" w14:paraId="0C29BB62" w14:textId="77777777" w:rsidTr="00C91424">
        <w:trPr>
          <w:trHeight w:val="273"/>
        </w:trPr>
        <w:tc>
          <w:tcPr>
            <w:tcW w:w="3852" w:type="dxa"/>
            <w:tcBorders>
              <w:top w:val="single" w:sz="4" w:space="0" w:color="000000"/>
              <w:left w:val="single" w:sz="4" w:space="0" w:color="000000"/>
              <w:bottom w:val="single" w:sz="4" w:space="0" w:color="000000"/>
              <w:right w:val="single" w:sz="4" w:space="0" w:color="000000"/>
            </w:tcBorders>
          </w:tcPr>
          <w:p w14:paraId="5941E825" w14:textId="77777777" w:rsidR="00E04994" w:rsidRPr="00E6597C" w:rsidRDefault="00E04994" w:rsidP="00C91424">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073BA51" w14:textId="77777777" w:rsidR="00E04994" w:rsidRPr="00E6597C" w:rsidRDefault="00E04994" w:rsidP="00C91424">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2BF9E54" w14:textId="77777777" w:rsidR="00E04994" w:rsidRPr="00E6597C" w:rsidRDefault="00E04994" w:rsidP="00C91424">
            <w:pPr>
              <w:rPr>
                <w:rFonts w:ascii="GHEA Grapalat" w:hAnsi="GHEA Grapalat" w:cs="Sylfaen"/>
                <w:sz w:val="18"/>
                <w:szCs w:val="18"/>
                <w:lang w:val="ru-RU" w:eastAsia="ru-RU"/>
              </w:rPr>
            </w:pPr>
          </w:p>
        </w:tc>
      </w:tr>
    </w:tbl>
    <w:p w14:paraId="3806614A" w14:textId="77777777" w:rsidR="00E04994" w:rsidRPr="00E6597C" w:rsidRDefault="00E04994" w:rsidP="00E04994">
      <w:pPr>
        <w:tabs>
          <w:tab w:val="left" w:pos="360"/>
          <w:tab w:val="left" w:pos="540"/>
        </w:tabs>
        <w:jc w:val="both"/>
        <w:rPr>
          <w:rFonts w:ascii="GHEA Grapalat" w:hAnsi="GHEA Grapalat" w:cs="Sylfaen"/>
          <w:lang w:eastAsia="ru-RU"/>
        </w:rPr>
      </w:pPr>
    </w:p>
    <w:p w14:paraId="67CF37AD" w14:textId="77777777" w:rsidR="00E04994" w:rsidRPr="00E6597C" w:rsidRDefault="00E04994" w:rsidP="00E04994">
      <w:pPr>
        <w:tabs>
          <w:tab w:val="left" w:pos="360"/>
          <w:tab w:val="left" w:pos="540"/>
        </w:tabs>
        <w:jc w:val="both"/>
        <w:rPr>
          <w:rFonts w:ascii="GHEA Grapalat" w:hAnsi="GHEA Grapalat" w:cs="Sylfaen"/>
        </w:rPr>
      </w:pPr>
    </w:p>
    <w:p w14:paraId="1397D6AB" w14:textId="77777777" w:rsidR="00E04994" w:rsidRPr="00E6597C" w:rsidRDefault="00E04994" w:rsidP="00E04994">
      <w:pPr>
        <w:tabs>
          <w:tab w:val="left" w:pos="360"/>
          <w:tab w:val="left" w:pos="540"/>
        </w:tabs>
        <w:jc w:val="both"/>
        <w:rPr>
          <w:rFonts w:ascii="GHEA Grapalat" w:hAnsi="GHEA Grapalat" w:cs="Sylfaen"/>
          <w:lang w:val="hy-AM"/>
        </w:rPr>
      </w:pPr>
    </w:p>
    <w:p w14:paraId="43132A66" w14:textId="77777777" w:rsidR="00E04994" w:rsidRPr="00E6597C" w:rsidRDefault="00E04994" w:rsidP="00E04994">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14E6172" w14:textId="77777777" w:rsidR="00E04994" w:rsidRPr="00E6597C" w:rsidRDefault="00E04994" w:rsidP="00E04994">
      <w:pPr>
        <w:tabs>
          <w:tab w:val="left" w:pos="360"/>
          <w:tab w:val="left" w:pos="540"/>
        </w:tabs>
        <w:rPr>
          <w:rFonts w:ascii="GHEA Grapalat" w:hAnsi="GHEA Grapalat" w:cs="Sylfaen"/>
          <w:sz w:val="22"/>
          <w:szCs w:val="22"/>
          <w:lang w:val="hy-AM"/>
        </w:rPr>
      </w:pPr>
    </w:p>
    <w:p w14:paraId="46FD3CD0" w14:textId="77777777" w:rsidR="00E04994" w:rsidRPr="00E6597C" w:rsidRDefault="00E04994" w:rsidP="00E04994">
      <w:pPr>
        <w:jc w:val="center"/>
        <w:rPr>
          <w:rFonts w:ascii="GHEA Grapalat" w:hAnsi="GHEA Grapalat" w:cs="Sylfaen"/>
          <w:sz w:val="22"/>
          <w:szCs w:val="22"/>
          <w:lang w:val="hy-AM"/>
        </w:rPr>
      </w:pPr>
    </w:p>
    <w:p w14:paraId="7C12CEB3" w14:textId="77777777" w:rsidR="00E04994" w:rsidRPr="00E6597C" w:rsidRDefault="00E04994" w:rsidP="00E04994">
      <w:pPr>
        <w:jc w:val="center"/>
        <w:rPr>
          <w:rFonts w:ascii="GHEA Grapalat" w:hAnsi="GHEA Grapalat" w:cs="Sylfaen"/>
          <w:sz w:val="14"/>
          <w:szCs w:val="14"/>
          <w:lang w:val="hy-AM"/>
        </w:rPr>
      </w:pPr>
    </w:p>
    <w:p w14:paraId="7890B2BE" w14:textId="77777777" w:rsidR="00E04994" w:rsidRPr="00E6597C" w:rsidRDefault="00E04994" w:rsidP="00E04994">
      <w:pPr>
        <w:jc w:val="center"/>
        <w:rPr>
          <w:rFonts w:ascii="GHEA Grapalat" w:hAnsi="GHEA Grapalat" w:cs="Sylfaen"/>
          <w:sz w:val="22"/>
          <w:szCs w:val="22"/>
          <w:lang w:val="hy-AM"/>
        </w:rPr>
      </w:pPr>
    </w:p>
    <w:p w14:paraId="62261DD4" w14:textId="77777777" w:rsidR="00E04994" w:rsidRPr="00E6597C" w:rsidRDefault="00E04994" w:rsidP="00E04994">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6B534320" w14:textId="77777777" w:rsidR="00E04994" w:rsidRPr="00E6597C" w:rsidRDefault="00E04994" w:rsidP="00E04994">
      <w:pPr>
        <w:jc w:val="center"/>
        <w:rPr>
          <w:rFonts w:ascii="GHEA Grapalat" w:hAnsi="GHEA Grapalat" w:cs="Sylfaen"/>
          <w:sz w:val="22"/>
          <w:szCs w:val="22"/>
          <w:lang w:val="hy-AM"/>
        </w:rPr>
      </w:pPr>
    </w:p>
    <w:p w14:paraId="74431F27" w14:textId="77777777" w:rsidR="00E04994" w:rsidRPr="00E6597C" w:rsidRDefault="00E04994" w:rsidP="00E04994">
      <w:pPr>
        <w:tabs>
          <w:tab w:val="left" w:pos="360"/>
          <w:tab w:val="left" w:pos="540"/>
        </w:tabs>
        <w:rPr>
          <w:rFonts w:ascii="GHEA Grapalat" w:hAnsi="GHEA Grapalat" w:cs="Sylfaen"/>
          <w:sz w:val="22"/>
          <w:szCs w:val="22"/>
          <w:lang w:val="hy-AM"/>
        </w:rPr>
      </w:pPr>
    </w:p>
    <w:p w14:paraId="4E0F172C" w14:textId="77777777" w:rsidR="00E04994" w:rsidRPr="00E6597C" w:rsidRDefault="00E04994" w:rsidP="00E04994">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E04994" w:rsidRPr="00E6597C" w14:paraId="62BCDAFD" w14:textId="77777777" w:rsidTr="00C91424">
        <w:tc>
          <w:tcPr>
            <w:tcW w:w="4785" w:type="dxa"/>
          </w:tcPr>
          <w:p w14:paraId="33F8E480" w14:textId="77777777" w:rsidR="00E04994" w:rsidRPr="00E6597C" w:rsidRDefault="00E04994" w:rsidP="00C91424">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6E62E374" w14:textId="77777777" w:rsidR="00E04994" w:rsidRPr="00E6597C" w:rsidRDefault="00E04994" w:rsidP="00C91424">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022A13E0" w14:textId="77777777" w:rsidR="00E04994" w:rsidRPr="00E6597C" w:rsidRDefault="00E04994" w:rsidP="00E04994">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2349246F" w14:textId="77777777" w:rsidR="00E04994" w:rsidRPr="00E6597C" w:rsidRDefault="00E04994" w:rsidP="00E04994">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04994" w:rsidRPr="00E6597C" w14:paraId="6171F456" w14:textId="77777777" w:rsidTr="00C91424">
        <w:trPr>
          <w:tblCellSpacing w:w="7" w:type="dxa"/>
          <w:jc w:val="center"/>
        </w:trPr>
        <w:tc>
          <w:tcPr>
            <w:tcW w:w="0" w:type="auto"/>
            <w:vAlign w:val="center"/>
          </w:tcPr>
          <w:p w14:paraId="480788AC"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1310DD"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4A7ADB15"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6338493"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E04994" w:rsidRPr="00E6597C" w14:paraId="38453D73" w14:textId="77777777" w:rsidTr="00C91424">
        <w:trPr>
          <w:tblCellSpacing w:w="7" w:type="dxa"/>
          <w:jc w:val="center"/>
        </w:trPr>
        <w:tc>
          <w:tcPr>
            <w:tcW w:w="0" w:type="auto"/>
            <w:vAlign w:val="center"/>
          </w:tcPr>
          <w:p w14:paraId="6BB76786"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760B692D"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2ECED9F6"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08C7A86" w14:textId="77777777" w:rsidR="00E04994" w:rsidRPr="00E6597C" w:rsidRDefault="00E04994" w:rsidP="00C91424">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5353254A" w14:textId="77777777" w:rsidR="00E04994" w:rsidRPr="00FF0D1D" w:rsidRDefault="00E04994" w:rsidP="00E04994">
      <w:pPr>
        <w:pStyle w:val="BodyTextIndent3"/>
        <w:spacing w:line="240" w:lineRule="auto"/>
        <w:ind w:firstLine="0"/>
        <w:rPr>
          <w:rFonts w:asciiTheme="minorHAnsi" w:hAnsiTheme="minorHAnsi"/>
        </w:rPr>
      </w:pPr>
    </w:p>
    <w:p w14:paraId="62824E1B" w14:textId="77777777" w:rsidR="00802C08" w:rsidRDefault="00802C08" w:rsidP="00D35B33">
      <w:pPr>
        <w:ind w:left="-142" w:firstLine="142"/>
        <w:jc w:val="center"/>
        <w:rPr>
          <w:rFonts w:ascii="GHEA Grapalat" w:hAnsi="GHEA Grapalat"/>
          <w:b/>
          <w:sz w:val="20"/>
          <w:szCs w:val="20"/>
          <w:u w:val="single"/>
          <w:lang w:val="es-ES"/>
        </w:rPr>
      </w:pPr>
    </w:p>
    <w:p w14:paraId="3BFB5101" w14:textId="77777777" w:rsidR="00802C08" w:rsidRDefault="00802C08" w:rsidP="00D35B33">
      <w:pPr>
        <w:ind w:left="-142" w:firstLine="142"/>
        <w:jc w:val="center"/>
        <w:rPr>
          <w:rFonts w:ascii="GHEA Grapalat" w:hAnsi="GHEA Grapalat"/>
          <w:b/>
          <w:sz w:val="20"/>
          <w:szCs w:val="20"/>
          <w:u w:val="single"/>
          <w:lang w:val="es-ES"/>
        </w:rPr>
      </w:pPr>
    </w:p>
    <w:p w14:paraId="335F5C1F" w14:textId="77777777" w:rsidR="00802C08" w:rsidRDefault="00802C08" w:rsidP="00D35B33">
      <w:pPr>
        <w:ind w:left="-142" w:firstLine="142"/>
        <w:jc w:val="center"/>
        <w:rPr>
          <w:rFonts w:ascii="GHEA Grapalat" w:hAnsi="GHEA Grapalat"/>
          <w:b/>
          <w:sz w:val="20"/>
          <w:szCs w:val="20"/>
          <w:u w:val="single"/>
          <w:lang w:val="es-ES"/>
        </w:rPr>
      </w:pPr>
    </w:p>
    <w:p w14:paraId="6C5DD30C" w14:textId="77777777" w:rsidR="00802C08" w:rsidRDefault="00802C08" w:rsidP="00D35B33">
      <w:pPr>
        <w:ind w:left="-142" w:firstLine="142"/>
        <w:jc w:val="center"/>
        <w:rPr>
          <w:rFonts w:ascii="GHEA Grapalat" w:hAnsi="GHEA Grapalat"/>
          <w:b/>
          <w:sz w:val="20"/>
          <w:szCs w:val="20"/>
          <w:u w:val="single"/>
          <w:lang w:val="es-ES"/>
        </w:rPr>
      </w:pPr>
    </w:p>
    <w:p w14:paraId="66765FA1" w14:textId="77777777" w:rsidR="00802C08" w:rsidRDefault="00802C08" w:rsidP="00D35B33">
      <w:pPr>
        <w:ind w:left="-142" w:firstLine="142"/>
        <w:jc w:val="center"/>
        <w:rPr>
          <w:rFonts w:ascii="GHEA Grapalat" w:hAnsi="GHEA Grapalat"/>
          <w:b/>
          <w:sz w:val="20"/>
          <w:szCs w:val="20"/>
          <w:u w:val="single"/>
          <w:lang w:val="es-ES"/>
        </w:rPr>
      </w:pPr>
    </w:p>
    <w:p w14:paraId="663F8F75" w14:textId="77777777" w:rsidR="00802C08" w:rsidRDefault="00802C08" w:rsidP="00D35B33">
      <w:pPr>
        <w:ind w:left="-142" w:firstLine="142"/>
        <w:jc w:val="center"/>
        <w:rPr>
          <w:rFonts w:ascii="GHEA Grapalat" w:hAnsi="GHEA Grapalat"/>
          <w:b/>
          <w:sz w:val="20"/>
          <w:szCs w:val="20"/>
          <w:u w:val="single"/>
          <w:lang w:val="es-ES"/>
        </w:rPr>
      </w:pPr>
    </w:p>
    <w:p w14:paraId="2F6F71E4" w14:textId="77777777" w:rsidR="00802C08" w:rsidRDefault="00802C08" w:rsidP="00D35B33">
      <w:pPr>
        <w:ind w:left="-142" w:firstLine="142"/>
        <w:jc w:val="center"/>
        <w:rPr>
          <w:rFonts w:ascii="GHEA Grapalat" w:hAnsi="GHEA Grapalat"/>
          <w:b/>
          <w:sz w:val="20"/>
          <w:szCs w:val="20"/>
          <w:u w:val="single"/>
          <w:lang w:val="es-ES"/>
        </w:rPr>
      </w:pPr>
    </w:p>
    <w:p w14:paraId="49B41F4F" w14:textId="77777777" w:rsidR="00802C08" w:rsidRDefault="00802C08" w:rsidP="00D35B33">
      <w:pPr>
        <w:ind w:left="-142" w:firstLine="142"/>
        <w:jc w:val="center"/>
        <w:rPr>
          <w:rFonts w:ascii="GHEA Grapalat" w:hAnsi="GHEA Grapalat"/>
          <w:b/>
          <w:sz w:val="20"/>
          <w:szCs w:val="20"/>
          <w:u w:val="single"/>
          <w:lang w:val="es-ES"/>
        </w:rPr>
      </w:pPr>
    </w:p>
    <w:p w14:paraId="1E220393" w14:textId="77777777" w:rsidR="00802C08" w:rsidRDefault="00802C08" w:rsidP="00D35B33">
      <w:pPr>
        <w:ind w:left="-142" w:firstLine="142"/>
        <w:jc w:val="center"/>
        <w:rPr>
          <w:rFonts w:ascii="GHEA Grapalat" w:hAnsi="GHEA Grapalat"/>
          <w:b/>
          <w:sz w:val="20"/>
          <w:szCs w:val="20"/>
          <w:u w:val="single"/>
          <w:lang w:val="es-ES"/>
        </w:rPr>
      </w:pPr>
    </w:p>
    <w:p w14:paraId="19EFEB22" w14:textId="77777777" w:rsidR="00802C08" w:rsidRDefault="00802C08" w:rsidP="00D35B33">
      <w:pPr>
        <w:ind w:left="-142" w:firstLine="142"/>
        <w:jc w:val="center"/>
        <w:rPr>
          <w:rFonts w:ascii="GHEA Grapalat" w:hAnsi="GHEA Grapalat"/>
          <w:b/>
          <w:sz w:val="20"/>
          <w:szCs w:val="20"/>
          <w:u w:val="single"/>
          <w:lang w:val="es-ES"/>
        </w:rPr>
      </w:pPr>
    </w:p>
    <w:p w14:paraId="241C2AD4" w14:textId="77777777" w:rsidR="00802C08" w:rsidRDefault="00802C08" w:rsidP="00D35B33">
      <w:pPr>
        <w:ind w:left="-142" w:firstLine="142"/>
        <w:jc w:val="center"/>
        <w:rPr>
          <w:rFonts w:ascii="GHEA Grapalat" w:hAnsi="GHEA Grapalat"/>
          <w:b/>
          <w:sz w:val="20"/>
          <w:szCs w:val="20"/>
          <w:u w:val="single"/>
          <w:lang w:val="es-ES"/>
        </w:rPr>
      </w:pPr>
    </w:p>
    <w:p w14:paraId="67A3D8AF" w14:textId="77777777" w:rsidR="00802C08" w:rsidRDefault="00802C08" w:rsidP="00D35B33">
      <w:pPr>
        <w:ind w:left="-142" w:firstLine="142"/>
        <w:jc w:val="center"/>
        <w:rPr>
          <w:rFonts w:ascii="GHEA Grapalat" w:hAnsi="GHEA Grapalat"/>
          <w:b/>
          <w:sz w:val="20"/>
          <w:szCs w:val="20"/>
          <w:u w:val="single"/>
          <w:lang w:val="es-ES"/>
        </w:rPr>
      </w:pPr>
    </w:p>
    <w:sectPr w:rsidR="00802C08" w:rsidSect="003406C5">
      <w:footnotePr>
        <w:pos w:val="beneathText"/>
      </w:footnotePr>
      <w:pgSz w:w="11906" w:h="16838" w:code="9"/>
      <w:pgMar w:top="533" w:right="70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EA9D6" w14:textId="77777777" w:rsidR="00F11146" w:rsidRDefault="00F11146">
      <w:r>
        <w:separator/>
      </w:r>
    </w:p>
  </w:endnote>
  <w:endnote w:type="continuationSeparator" w:id="0">
    <w:p w14:paraId="05BCD75F" w14:textId="77777777" w:rsidR="00F11146" w:rsidRDefault="00F1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n AMU">
    <w:charset w:val="00"/>
    <w:family w:val="auto"/>
    <w:pitch w:val="variable"/>
    <w:sig w:usb0="A4000EEF" w:usb1="5000000B" w:usb2="00000000" w:usb3="00000000" w:csb0="000001B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DejaVu Serif">
    <w:altName w:val="Times New Roman"/>
    <w:charset w:val="00"/>
    <w:family w:val="roman"/>
    <w:pitch w:val="variable"/>
  </w:font>
  <w:font w:name="Agg_Helv4">
    <w:altName w:val="Times New Roman"/>
    <w:panose1 w:val="00000000000000000000"/>
    <w:charset w:val="00"/>
    <w:family w:val="roman"/>
    <w:notTrueType/>
    <w:pitch w:val="default"/>
  </w:font>
  <w:font w:name="Aramian Norm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94DC0" w14:textId="77777777" w:rsidR="00F11146" w:rsidRDefault="00F11146">
      <w:r>
        <w:separator/>
      </w:r>
    </w:p>
  </w:footnote>
  <w:footnote w:type="continuationSeparator" w:id="0">
    <w:p w14:paraId="6EEA04C3" w14:textId="77777777" w:rsidR="00F11146" w:rsidRDefault="00F11146">
      <w:r>
        <w:continuationSeparator/>
      </w:r>
    </w:p>
  </w:footnote>
  <w:footnote w:id="1">
    <w:p w14:paraId="71B0B09D" w14:textId="77777777" w:rsidR="0048528A" w:rsidRPr="00265A5A" w:rsidRDefault="0048528A" w:rsidP="003B5CAC">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22745F43" w14:textId="77777777" w:rsidR="0048528A" w:rsidRPr="005D7B02" w:rsidRDefault="0048528A" w:rsidP="003B5CAC">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65775A4A" w14:textId="77777777" w:rsidR="0048528A" w:rsidRPr="005D7B02" w:rsidRDefault="0048528A" w:rsidP="003B5CAC">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2ECFB7A1" w14:textId="77777777" w:rsidR="0048528A" w:rsidRPr="005D7B02" w:rsidRDefault="0048528A" w:rsidP="003B5CAC">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71C460CB" w14:textId="77777777" w:rsidR="0048528A" w:rsidRPr="00916EDA" w:rsidRDefault="0048528A" w:rsidP="003B5CAC">
      <w:pPr>
        <w:pStyle w:val="FootnoteText"/>
        <w:rPr>
          <w:rFonts w:asciiTheme="minorHAnsi" w:hAnsiTheme="minorHAnsi"/>
        </w:rPr>
      </w:pPr>
    </w:p>
  </w:footnote>
  <w:footnote w:id="2">
    <w:p w14:paraId="15C24CA0" w14:textId="77777777" w:rsidR="0048528A" w:rsidRPr="005D7B02" w:rsidRDefault="0048528A" w:rsidP="003B5CAC">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A0259C9" w14:textId="77777777" w:rsidR="0048528A" w:rsidRPr="005D7B02" w:rsidRDefault="0048528A" w:rsidP="003B5CAC">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273B4EAF" w14:textId="77777777" w:rsidR="0048528A" w:rsidRPr="00916EDA" w:rsidRDefault="0048528A" w:rsidP="003B5CAC">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3">
    <w:p w14:paraId="2946612C" w14:textId="77777777" w:rsidR="0048528A" w:rsidRPr="00D70570" w:rsidRDefault="0048528A" w:rsidP="003B5CAC">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81B6D98" w14:textId="4A668820" w:rsidR="0048528A" w:rsidRPr="00263447" w:rsidRDefault="0048528A">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5">
    <w:p w14:paraId="0219C460" w14:textId="1CE1F111" w:rsidR="0048528A" w:rsidRPr="004B72E3" w:rsidRDefault="0048528A" w:rsidP="00F84B2C">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48528A" w:rsidRPr="004B72E3" w:rsidRDefault="0048528A" w:rsidP="00F84B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48528A" w:rsidRPr="004B72E3" w:rsidRDefault="0048528A" w:rsidP="00F84B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48528A" w:rsidRPr="00F84B2C" w:rsidRDefault="0048528A">
      <w:pPr>
        <w:pStyle w:val="FootnoteText"/>
        <w:rPr>
          <w:rFonts w:asciiTheme="minorHAnsi" w:hAnsiTheme="minorHAnsi"/>
          <w:lang w:val="hy-AM"/>
        </w:rPr>
      </w:pPr>
    </w:p>
  </w:footnote>
  <w:footnote w:id="6">
    <w:p w14:paraId="04CE74F7" w14:textId="77777777" w:rsidR="0048528A" w:rsidRPr="005D7B02" w:rsidRDefault="0048528A"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48528A" w:rsidRPr="005D7B02" w:rsidRDefault="0048528A"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48528A" w:rsidRPr="005D7B02" w:rsidRDefault="0048528A" w:rsidP="00D90E1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48528A" w:rsidRPr="00D70570" w:rsidRDefault="0048528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38986DE" w14:textId="21DD107F" w:rsidR="0048528A" w:rsidRPr="005D7B02" w:rsidRDefault="0048528A" w:rsidP="00D90E1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48528A" w:rsidRPr="005D7B02" w:rsidRDefault="0048528A" w:rsidP="00D90E1A">
      <w:pPr>
        <w:pStyle w:val="FootnoteText"/>
        <w:rPr>
          <w:rFonts w:ascii="Times New Roman" w:hAnsi="Times New Roman"/>
          <w:vertAlign w:val="superscript"/>
          <w:lang w:val="hy-AM"/>
        </w:rPr>
      </w:pPr>
    </w:p>
    <w:p w14:paraId="3D87C98A" w14:textId="781E0A99" w:rsidR="0048528A" w:rsidRPr="00D90E1A" w:rsidRDefault="0048528A">
      <w:pPr>
        <w:pStyle w:val="FootnoteText"/>
        <w:rPr>
          <w:rFonts w:asciiTheme="minorHAnsi" w:hAnsiTheme="minorHAnsi"/>
          <w:lang w:val="hy-AM"/>
        </w:rPr>
      </w:pPr>
    </w:p>
  </w:footnote>
  <w:footnote w:id="8">
    <w:p w14:paraId="485DB318" w14:textId="47C5660D" w:rsidR="0048528A" w:rsidRPr="000E08D1" w:rsidRDefault="0048528A"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9">
    <w:p w14:paraId="4E808E17" w14:textId="77777777" w:rsidR="0048528A" w:rsidRPr="003B5430" w:rsidRDefault="0048528A" w:rsidP="003B5CAC">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5C66034C" w14:textId="77777777" w:rsidR="0048528A" w:rsidRDefault="0048528A" w:rsidP="003B5CAC">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5099538C" w14:textId="77777777" w:rsidR="0048528A" w:rsidRPr="000E08D1" w:rsidRDefault="0048528A" w:rsidP="003B5CAC">
      <w:pPr>
        <w:pStyle w:val="FootnoteText"/>
        <w:rPr>
          <w:rFonts w:asciiTheme="minorHAnsi" w:hAnsiTheme="minorHAnsi"/>
          <w:lang w:val="hy-AM"/>
        </w:rPr>
      </w:pPr>
    </w:p>
  </w:footnote>
  <w:footnote w:id="11">
    <w:p w14:paraId="30074E30" w14:textId="77777777" w:rsidR="0048528A" w:rsidRPr="005D7B02" w:rsidDel="00FC2AB8" w:rsidRDefault="0048528A" w:rsidP="00802C08">
      <w:pPr>
        <w:pStyle w:val="FootnoteText"/>
        <w:rPr>
          <w:del w:id="10" w:author="User" w:date="2019-05-26T13:06:00Z"/>
          <w:lang w:val="hy-AM"/>
        </w:rPr>
      </w:pPr>
      <w:r w:rsidRPr="005D7B02">
        <w:rPr>
          <w:vertAlign w:val="superscript"/>
          <w:lang w:val="af-ZA"/>
        </w:rPr>
        <w:t xml:space="preserve">18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2">
    <w:p w14:paraId="4844A389" w14:textId="77777777" w:rsidR="0048528A" w:rsidRPr="005D7B02" w:rsidRDefault="0048528A" w:rsidP="00802C08">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C42A07B" w14:textId="77777777" w:rsidR="0048528A" w:rsidRPr="00412D6A" w:rsidRDefault="0048528A" w:rsidP="00802C08">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3">
    <w:p w14:paraId="73133CC3" w14:textId="77777777" w:rsidR="0048528A" w:rsidRPr="009111E6" w:rsidRDefault="0048528A" w:rsidP="00802C08">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440EF9E1" w14:textId="77777777" w:rsidR="0048528A" w:rsidRPr="009111E6" w:rsidRDefault="0048528A" w:rsidP="00802C08">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5">
    <w:p w14:paraId="0D94FC17" w14:textId="77777777" w:rsidR="0048528A" w:rsidRPr="009111E6" w:rsidRDefault="0048528A" w:rsidP="00802C08">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6">
    <w:p w14:paraId="428E2CF8" w14:textId="77777777" w:rsidR="0048528A" w:rsidRPr="00742B5B" w:rsidRDefault="0048528A" w:rsidP="009425FD">
      <w:pPr>
        <w:pStyle w:val="FootnoteText"/>
        <w:rPr>
          <w:rFonts w:asciiTheme="minorHAnsi" w:hAnsiTheme="minorHAnsi"/>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D086FF5"/>
    <w:multiLevelType w:val="hybridMultilevel"/>
    <w:tmpl w:val="882456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E210B6B"/>
    <w:multiLevelType w:val="multilevel"/>
    <w:tmpl w:val="66AA18FA"/>
    <w:lvl w:ilvl="0">
      <w:start w:val="1"/>
      <w:numFmt w:val="decimal"/>
      <w:lvlText w:val="%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1356B7"/>
    <w:multiLevelType w:val="hybridMultilevel"/>
    <w:tmpl w:val="2C202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A5343F9"/>
    <w:multiLevelType w:val="hybridMultilevel"/>
    <w:tmpl w:val="EF645C9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3D70207F"/>
    <w:multiLevelType w:val="multilevel"/>
    <w:tmpl w:val="D576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2FE4D41"/>
    <w:multiLevelType w:val="hybridMultilevel"/>
    <w:tmpl w:val="48D459FA"/>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DB10C4"/>
    <w:multiLevelType w:val="multilevel"/>
    <w:tmpl w:val="B1A23DAE"/>
    <w:lvl w:ilvl="0">
      <w:start w:val="1"/>
      <w:numFmt w:val="bullet"/>
      <w:lvlText w:val="-"/>
      <w:lvlJc w:val="left"/>
      <w:pPr>
        <w:ind w:left="1080" w:hanging="360"/>
      </w:pPr>
      <w:rPr>
        <w:rFonts w:ascii="GHEA Grapalat" w:hAnsi="GHEA Grapalat" w:cs="Arian AMU" w:hint="default"/>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E0476E0"/>
    <w:multiLevelType w:val="hybridMultilevel"/>
    <w:tmpl w:val="6A9E9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8A3695F"/>
    <w:multiLevelType w:val="hybridMultilevel"/>
    <w:tmpl w:val="57DE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9"/>
  </w:num>
  <w:num w:numId="3">
    <w:abstractNumId w:val="24"/>
  </w:num>
  <w:num w:numId="4">
    <w:abstractNumId w:val="18"/>
  </w:num>
  <w:num w:numId="5">
    <w:abstractNumId w:val="31"/>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7"/>
  </w:num>
  <w:num w:numId="13">
    <w:abstractNumId w:val="33"/>
  </w:num>
  <w:num w:numId="14">
    <w:abstractNumId w:val="12"/>
  </w:num>
  <w:num w:numId="15">
    <w:abstractNumId w:val="34"/>
  </w:num>
  <w:num w:numId="16">
    <w:abstractNumId w:val="16"/>
  </w:num>
  <w:num w:numId="17">
    <w:abstractNumId w:val="5"/>
  </w:num>
  <w:num w:numId="18">
    <w:abstractNumId w:val="1"/>
  </w:num>
  <w:num w:numId="19">
    <w:abstractNumId w:val="3"/>
  </w:num>
  <w:num w:numId="20">
    <w:abstractNumId w:val="2"/>
  </w:num>
  <w:num w:numId="21">
    <w:abstractNumId w:val="39"/>
  </w:num>
  <w:num w:numId="22">
    <w:abstractNumId w:val="36"/>
  </w:num>
  <w:num w:numId="23">
    <w:abstractNumId w:val="29"/>
  </w:num>
  <w:num w:numId="24">
    <w:abstractNumId w:val="0"/>
  </w:num>
  <w:num w:numId="25">
    <w:abstractNumId w:val="15"/>
  </w:num>
  <w:num w:numId="26">
    <w:abstractNumId w:val="21"/>
  </w:num>
  <w:num w:numId="27">
    <w:abstractNumId w:val="26"/>
  </w:num>
  <w:num w:numId="28">
    <w:abstractNumId w:val="11"/>
  </w:num>
  <w:num w:numId="29">
    <w:abstractNumId w:val="10"/>
  </w:num>
  <w:num w:numId="30">
    <w:abstractNumId w:val="14"/>
  </w:num>
  <w:num w:numId="31">
    <w:abstractNumId w:val="25"/>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8"/>
  </w:num>
  <w:num w:numId="35">
    <w:abstractNumId w:val="32"/>
  </w:num>
  <w:num w:numId="36">
    <w:abstractNumId w:val="35"/>
  </w:num>
  <w:num w:numId="37">
    <w:abstractNumId w:val="19"/>
  </w:num>
  <w:num w:numId="38">
    <w:abstractNumId w:val="28"/>
  </w:num>
  <w:num w:numId="39">
    <w:abstractNumId w:val="17"/>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22"/>
  </w:num>
  <w:num w:numId="4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5EB8"/>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2F6A"/>
    <w:rsid w:val="000537FF"/>
    <w:rsid w:val="00053BFB"/>
    <w:rsid w:val="000545B4"/>
    <w:rsid w:val="000550DA"/>
    <w:rsid w:val="00055129"/>
    <w:rsid w:val="00055195"/>
    <w:rsid w:val="00055CC2"/>
    <w:rsid w:val="00056516"/>
    <w:rsid w:val="00056AB4"/>
    <w:rsid w:val="00057264"/>
    <w:rsid w:val="00057C16"/>
    <w:rsid w:val="00057EFE"/>
    <w:rsid w:val="000604CF"/>
    <w:rsid w:val="00060EA7"/>
    <w:rsid w:val="00060FB1"/>
    <w:rsid w:val="0006220B"/>
    <w:rsid w:val="0006311D"/>
    <w:rsid w:val="00065C3B"/>
    <w:rsid w:val="000677B2"/>
    <w:rsid w:val="0007004B"/>
    <w:rsid w:val="000704B9"/>
    <w:rsid w:val="0007074A"/>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ECD"/>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05C3"/>
    <w:rsid w:val="000A37CE"/>
    <w:rsid w:val="000A5226"/>
    <w:rsid w:val="000A5B16"/>
    <w:rsid w:val="000A6B75"/>
    <w:rsid w:val="000A72AD"/>
    <w:rsid w:val="000A72CA"/>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88A"/>
    <w:rsid w:val="000C5A09"/>
    <w:rsid w:val="000C6D1E"/>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31F"/>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0FE"/>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EC0"/>
    <w:rsid w:val="00132FA8"/>
    <w:rsid w:val="00133A5A"/>
    <w:rsid w:val="00133A7E"/>
    <w:rsid w:val="00133CE4"/>
    <w:rsid w:val="00134D6E"/>
    <w:rsid w:val="00134DC5"/>
    <w:rsid w:val="001355F9"/>
    <w:rsid w:val="00135840"/>
    <w:rsid w:val="001369BD"/>
    <w:rsid w:val="001369CB"/>
    <w:rsid w:val="001371B4"/>
    <w:rsid w:val="001377BA"/>
    <w:rsid w:val="00137A5C"/>
    <w:rsid w:val="001402B5"/>
    <w:rsid w:val="00142496"/>
    <w:rsid w:val="00142F8A"/>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4AEA"/>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6F7E"/>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2C4"/>
    <w:rsid w:val="00186C1B"/>
    <w:rsid w:val="00191D5F"/>
    <w:rsid w:val="00192606"/>
    <w:rsid w:val="00192A1F"/>
    <w:rsid w:val="00192D44"/>
    <w:rsid w:val="001932A7"/>
    <w:rsid w:val="00193871"/>
    <w:rsid w:val="0019419E"/>
    <w:rsid w:val="00194598"/>
    <w:rsid w:val="00194C6E"/>
    <w:rsid w:val="00194DBD"/>
    <w:rsid w:val="00195835"/>
    <w:rsid w:val="00195E9D"/>
    <w:rsid w:val="00195F24"/>
    <w:rsid w:val="00196487"/>
    <w:rsid w:val="001968ED"/>
    <w:rsid w:val="00197410"/>
    <w:rsid w:val="001A0A5F"/>
    <w:rsid w:val="001A23A6"/>
    <w:rsid w:val="001A2579"/>
    <w:rsid w:val="001A2F72"/>
    <w:rsid w:val="001A3FEC"/>
    <w:rsid w:val="001A43A4"/>
    <w:rsid w:val="001A4EF7"/>
    <w:rsid w:val="001A5BC8"/>
    <w:rsid w:val="001A5C02"/>
    <w:rsid w:val="001A66F4"/>
    <w:rsid w:val="001B0D9A"/>
    <w:rsid w:val="001B1370"/>
    <w:rsid w:val="001B1FC4"/>
    <w:rsid w:val="001B21A3"/>
    <w:rsid w:val="001B37D2"/>
    <w:rsid w:val="001B45A9"/>
    <w:rsid w:val="001B478E"/>
    <w:rsid w:val="001B4EF1"/>
    <w:rsid w:val="001B6FCF"/>
    <w:rsid w:val="001B7255"/>
    <w:rsid w:val="001B7698"/>
    <w:rsid w:val="001C07C6"/>
    <w:rsid w:val="001C0849"/>
    <w:rsid w:val="001C0B2D"/>
    <w:rsid w:val="001C1CD4"/>
    <w:rsid w:val="001C302C"/>
    <w:rsid w:val="001C3D83"/>
    <w:rsid w:val="001C3F6C"/>
    <w:rsid w:val="001C5260"/>
    <w:rsid w:val="001C6A67"/>
    <w:rsid w:val="001C6C36"/>
    <w:rsid w:val="001C76F7"/>
    <w:rsid w:val="001C7C1A"/>
    <w:rsid w:val="001D1139"/>
    <w:rsid w:val="001D1D00"/>
    <w:rsid w:val="001D2074"/>
    <w:rsid w:val="001D2D62"/>
    <w:rsid w:val="001D3CE0"/>
    <w:rsid w:val="001D5FF7"/>
    <w:rsid w:val="001D6531"/>
    <w:rsid w:val="001D6C7A"/>
    <w:rsid w:val="001D7228"/>
    <w:rsid w:val="001D74FA"/>
    <w:rsid w:val="001D78C5"/>
    <w:rsid w:val="001E0216"/>
    <w:rsid w:val="001E122A"/>
    <w:rsid w:val="001E17BA"/>
    <w:rsid w:val="001E2794"/>
    <w:rsid w:val="001E2814"/>
    <w:rsid w:val="001E412B"/>
    <w:rsid w:val="001E55B2"/>
    <w:rsid w:val="001E5866"/>
    <w:rsid w:val="001E7733"/>
    <w:rsid w:val="001F0335"/>
    <w:rsid w:val="001F0371"/>
    <w:rsid w:val="001F10E0"/>
    <w:rsid w:val="001F1DF0"/>
    <w:rsid w:val="001F25A9"/>
    <w:rsid w:val="001F3237"/>
    <w:rsid w:val="001F386B"/>
    <w:rsid w:val="001F5EC9"/>
    <w:rsid w:val="001F5FDE"/>
    <w:rsid w:val="001F6578"/>
    <w:rsid w:val="001F760C"/>
    <w:rsid w:val="001F7800"/>
    <w:rsid w:val="00201683"/>
    <w:rsid w:val="002017CB"/>
    <w:rsid w:val="00201DA0"/>
    <w:rsid w:val="00201F2E"/>
    <w:rsid w:val="00202F4D"/>
    <w:rsid w:val="002032CE"/>
    <w:rsid w:val="00203917"/>
    <w:rsid w:val="00204B03"/>
    <w:rsid w:val="00204E53"/>
    <w:rsid w:val="0020524C"/>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2B51"/>
    <w:rsid w:val="002330D0"/>
    <w:rsid w:val="0023354E"/>
    <w:rsid w:val="0023571C"/>
    <w:rsid w:val="00236B75"/>
    <w:rsid w:val="0024027D"/>
    <w:rsid w:val="00240289"/>
    <w:rsid w:val="0024041A"/>
    <w:rsid w:val="00240FBD"/>
    <w:rsid w:val="0024186B"/>
    <w:rsid w:val="0024205E"/>
    <w:rsid w:val="00242553"/>
    <w:rsid w:val="00242B9D"/>
    <w:rsid w:val="0024433C"/>
    <w:rsid w:val="00244642"/>
    <w:rsid w:val="00244B38"/>
    <w:rsid w:val="00246F46"/>
    <w:rsid w:val="00246FFD"/>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D15"/>
    <w:rsid w:val="00276441"/>
    <w:rsid w:val="00276B03"/>
    <w:rsid w:val="00277F14"/>
    <w:rsid w:val="0028014C"/>
    <w:rsid w:val="00280E91"/>
    <w:rsid w:val="00281740"/>
    <w:rsid w:val="00281D16"/>
    <w:rsid w:val="00282ACC"/>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AA"/>
    <w:rsid w:val="002A10B2"/>
    <w:rsid w:val="002A1FAC"/>
    <w:rsid w:val="002A26AE"/>
    <w:rsid w:val="002A2C2E"/>
    <w:rsid w:val="002A3785"/>
    <w:rsid w:val="002A4619"/>
    <w:rsid w:val="002A464D"/>
    <w:rsid w:val="002A5F5B"/>
    <w:rsid w:val="002A7293"/>
    <w:rsid w:val="002A7380"/>
    <w:rsid w:val="002A76C6"/>
    <w:rsid w:val="002A7A40"/>
    <w:rsid w:val="002A7E55"/>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C7190"/>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42C"/>
    <w:rsid w:val="002F35FE"/>
    <w:rsid w:val="002F6164"/>
    <w:rsid w:val="002F6FA0"/>
    <w:rsid w:val="002F7A7E"/>
    <w:rsid w:val="00301193"/>
    <w:rsid w:val="0030129D"/>
    <w:rsid w:val="003023E9"/>
    <w:rsid w:val="00303732"/>
    <w:rsid w:val="00303F0E"/>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1FD"/>
    <w:rsid w:val="00316381"/>
    <w:rsid w:val="003169A4"/>
    <w:rsid w:val="00316A69"/>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06C5"/>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106D"/>
    <w:rsid w:val="00352DB8"/>
    <w:rsid w:val="00353890"/>
    <w:rsid w:val="00355533"/>
    <w:rsid w:val="0035555B"/>
    <w:rsid w:val="00355BE0"/>
    <w:rsid w:val="003572A0"/>
    <w:rsid w:val="003579C1"/>
    <w:rsid w:val="00357A33"/>
    <w:rsid w:val="00357AA2"/>
    <w:rsid w:val="00357C32"/>
    <w:rsid w:val="00357D48"/>
    <w:rsid w:val="00357E1B"/>
    <w:rsid w:val="003610B1"/>
    <w:rsid w:val="00361308"/>
    <w:rsid w:val="00361EC6"/>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3E"/>
    <w:rsid w:val="00376D5B"/>
    <w:rsid w:val="00376FF5"/>
    <w:rsid w:val="00380721"/>
    <w:rsid w:val="00381658"/>
    <w:rsid w:val="0038317B"/>
    <w:rsid w:val="00383A89"/>
    <w:rsid w:val="0038400D"/>
    <w:rsid w:val="0038438D"/>
    <w:rsid w:val="003850A0"/>
    <w:rsid w:val="0038517B"/>
    <w:rsid w:val="0038579B"/>
    <w:rsid w:val="00385AB0"/>
    <w:rsid w:val="003862E0"/>
    <w:rsid w:val="00386369"/>
    <w:rsid w:val="00386E4B"/>
    <w:rsid w:val="003871DA"/>
    <w:rsid w:val="00387ABC"/>
    <w:rsid w:val="00387F66"/>
    <w:rsid w:val="00391E56"/>
    <w:rsid w:val="00392525"/>
    <w:rsid w:val="00392695"/>
    <w:rsid w:val="00392B56"/>
    <w:rsid w:val="0039338D"/>
    <w:rsid w:val="003946B4"/>
    <w:rsid w:val="003949A5"/>
    <w:rsid w:val="00395D6D"/>
    <w:rsid w:val="00395D72"/>
    <w:rsid w:val="0039646A"/>
    <w:rsid w:val="00396D60"/>
    <w:rsid w:val="003972CC"/>
    <w:rsid w:val="00397DC0"/>
    <w:rsid w:val="003A0A31"/>
    <w:rsid w:val="003A145D"/>
    <w:rsid w:val="003A22D3"/>
    <w:rsid w:val="003A2BE0"/>
    <w:rsid w:val="003A377C"/>
    <w:rsid w:val="003A5049"/>
    <w:rsid w:val="003A5533"/>
    <w:rsid w:val="003A57F0"/>
    <w:rsid w:val="003A62A4"/>
    <w:rsid w:val="003A645E"/>
    <w:rsid w:val="003A7A32"/>
    <w:rsid w:val="003A7FC7"/>
    <w:rsid w:val="003B0939"/>
    <w:rsid w:val="003B0D6E"/>
    <w:rsid w:val="003B1FC0"/>
    <w:rsid w:val="003B282D"/>
    <w:rsid w:val="003B392D"/>
    <w:rsid w:val="003B3A13"/>
    <w:rsid w:val="003B4A74"/>
    <w:rsid w:val="003B5430"/>
    <w:rsid w:val="003B585C"/>
    <w:rsid w:val="003B5AE9"/>
    <w:rsid w:val="003B5CAC"/>
    <w:rsid w:val="003B60D5"/>
    <w:rsid w:val="003B6791"/>
    <w:rsid w:val="003B681E"/>
    <w:rsid w:val="003B695A"/>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BB8"/>
    <w:rsid w:val="003C5E16"/>
    <w:rsid w:val="003C66CF"/>
    <w:rsid w:val="003C6A92"/>
    <w:rsid w:val="003C7160"/>
    <w:rsid w:val="003D0075"/>
    <w:rsid w:val="003D0940"/>
    <w:rsid w:val="003D14E9"/>
    <w:rsid w:val="003D1BB7"/>
    <w:rsid w:val="003D1CF4"/>
    <w:rsid w:val="003D1D00"/>
    <w:rsid w:val="003D1FE3"/>
    <w:rsid w:val="003D2551"/>
    <w:rsid w:val="003D3665"/>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060D"/>
    <w:rsid w:val="003F1EEA"/>
    <w:rsid w:val="003F208A"/>
    <w:rsid w:val="003F264A"/>
    <w:rsid w:val="003F288F"/>
    <w:rsid w:val="003F300B"/>
    <w:rsid w:val="003F3613"/>
    <w:rsid w:val="003F3AE8"/>
    <w:rsid w:val="003F4C5E"/>
    <w:rsid w:val="003F6CF8"/>
    <w:rsid w:val="003F7193"/>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4B0"/>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356"/>
    <w:rsid w:val="00454D73"/>
    <w:rsid w:val="0045525D"/>
    <w:rsid w:val="004553DE"/>
    <w:rsid w:val="004555DF"/>
    <w:rsid w:val="004559C0"/>
    <w:rsid w:val="00457745"/>
    <w:rsid w:val="004604C0"/>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11A"/>
    <w:rsid w:val="004722BC"/>
    <w:rsid w:val="00472963"/>
    <w:rsid w:val="00472E68"/>
    <w:rsid w:val="00473CF5"/>
    <w:rsid w:val="004749BD"/>
    <w:rsid w:val="00474C96"/>
    <w:rsid w:val="00475591"/>
    <w:rsid w:val="0047619C"/>
    <w:rsid w:val="00476579"/>
    <w:rsid w:val="00476A47"/>
    <w:rsid w:val="004772F9"/>
    <w:rsid w:val="00480162"/>
    <w:rsid w:val="0048044A"/>
    <w:rsid w:val="004813B3"/>
    <w:rsid w:val="004832A7"/>
    <w:rsid w:val="00483944"/>
    <w:rsid w:val="004840DB"/>
    <w:rsid w:val="0048419C"/>
    <w:rsid w:val="00484FED"/>
    <w:rsid w:val="0048528A"/>
    <w:rsid w:val="004859E2"/>
    <w:rsid w:val="00485BCE"/>
    <w:rsid w:val="004863E1"/>
    <w:rsid w:val="00486B55"/>
    <w:rsid w:val="004874EC"/>
    <w:rsid w:val="0049223B"/>
    <w:rsid w:val="004929E4"/>
    <w:rsid w:val="00493AF9"/>
    <w:rsid w:val="00496062"/>
    <w:rsid w:val="00496084"/>
    <w:rsid w:val="00496E18"/>
    <w:rsid w:val="00497431"/>
    <w:rsid w:val="004974D8"/>
    <w:rsid w:val="004A1734"/>
    <w:rsid w:val="004A1C5D"/>
    <w:rsid w:val="004A1CC7"/>
    <w:rsid w:val="004A2DB0"/>
    <w:rsid w:val="004A3051"/>
    <w:rsid w:val="004A3EBE"/>
    <w:rsid w:val="004A632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6B8F"/>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9B5"/>
    <w:rsid w:val="004E1B0A"/>
    <w:rsid w:val="004E1C8E"/>
    <w:rsid w:val="004E27C5"/>
    <w:rsid w:val="004E2FC6"/>
    <w:rsid w:val="004E386A"/>
    <w:rsid w:val="004E4706"/>
    <w:rsid w:val="004E54F5"/>
    <w:rsid w:val="004E5843"/>
    <w:rsid w:val="004E649B"/>
    <w:rsid w:val="004E6A12"/>
    <w:rsid w:val="004E6E9A"/>
    <w:rsid w:val="004F1DB0"/>
    <w:rsid w:val="004F2130"/>
    <w:rsid w:val="004F24D8"/>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CC"/>
    <w:rsid w:val="00522925"/>
    <w:rsid w:val="005230A8"/>
    <w:rsid w:val="00523563"/>
    <w:rsid w:val="005236FD"/>
    <w:rsid w:val="00524982"/>
    <w:rsid w:val="00524995"/>
    <w:rsid w:val="00524DDF"/>
    <w:rsid w:val="00524EFA"/>
    <w:rsid w:val="005250B5"/>
    <w:rsid w:val="0052546C"/>
    <w:rsid w:val="00525BD2"/>
    <w:rsid w:val="0052774E"/>
    <w:rsid w:val="0053039D"/>
    <w:rsid w:val="00530C17"/>
    <w:rsid w:val="00530DA1"/>
    <w:rsid w:val="00530F97"/>
    <w:rsid w:val="0053262C"/>
    <w:rsid w:val="00533928"/>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111"/>
    <w:rsid w:val="00540468"/>
    <w:rsid w:val="005409F4"/>
    <w:rsid w:val="00540D68"/>
    <w:rsid w:val="00541822"/>
    <w:rsid w:val="005422AF"/>
    <w:rsid w:val="00542491"/>
    <w:rsid w:val="00543250"/>
    <w:rsid w:val="00543262"/>
    <w:rsid w:val="00544728"/>
    <w:rsid w:val="005457B4"/>
    <w:rsid w:val="00545BDE"/>
    <w:rsid w:val="00545F4E"/>
    <w:rsid w:val="0054752B"/>
    <w:rsid w:val="00547B47"/>
    <w:rsid w:val="00551E52"/>
    <w:rsid w:val="005525A4"/>
    <w:rsid w:val="00552D6E"/>
    <w:rsid w:val="00553B59"/>
    <w:rsid w:val="00553DFD"/>
    <w:rsid w:val="00553F8C"/>
    <w:rsid w:val="00556113"/>
    <w:rsid w:val="0055623A"/>
    <w:rsid w:val="005563D9"/>
    <w:rsid w:val="0055783F"/>
    <w:rsid w:val="00557E3D"/>
    <w:rsid w:val="005602E9"/>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410C"/>
    <w:rsid w:val="005754F7"/>
    <w:rsid w:val="0057568F"/>
    <w:rsid w:val="00575C75"/>
    <w:rsid w:val="00577582"/>
    <w:rsid w:val="00577AE8"/>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5E29"/>
    <w:rsid w:val="005A64FF"/>
    <w:rsid w:val="005A782C"/>
    <w:rsid w:val="005A7FD2"/>
    <w:rsid w:val="005B1797"/>
    <w:rsid w:val="005B18D8"/>
    <w:rsid w:val="005B1CFC"/>
    <w:rsid w:val="005B1DD6"/>
    <w:rsid w:val="005B1E95"/>
    <w:rsid w:val="005B20E7"/>
    <w:rsid w:val="005B598A"/>
    <w:rsid w:val="005B6B3E"/>
    <w:rsid w:val="005B7350"/>
    <w:rsid w:val="005B7932"/>
    <w:rsid w:val="005C1C00"/>
    <w:rsid w:val="005C2A18"/>
    <w:rsid w:val="005C3D04"/>
    <w:rsid w:val="005C4375"/>
    <w:rsid w:val="005C4C12"/>
    <w:rsid w:val="005C6159"/>
    <w:rsid w:val="005D00A5"/>
    <w:rsid w:val="005D00D6"/>
    <w:rsid w:val="005D07B2"/>
    <w:rsid w:val="005D0D93"/>
    <w:rsid w:val="005D0EFA"/>
    <w:rsid w:val="005D1A14"/>
    <w:rsid w:val="005D26DF"/>
    <w:rsid w:val="005D2EDB"/>
    <w:rsid w:val="005D2F61"/>
    <w:rsid w:val="005D30FC"/>
    <w:rsid w:val="005D3674"/>
    <w:rsid w:val="005D4D30"/>
    <w:rsid w:val="005D4D37"/>
    <w:rsid w:val="005D5D7D"/>
    <w:rsid w:val="005D6138"/>
    <w:rsid w:val="005D6CD6"/>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4927"/>
    <w:rsid w:val="0060505A"/>
    <w:rsid w:val="0060526C"/>
    <w:rsid w:val="00606328"/>
    <w:rsid w:val="0060652B"/>
    <w:rsid w:val="00606683"/>
    <w:rsid w:val="00606B84"/>
    <w:rsid w:val="0060715C"/>
    <w:rsid w:val="006124A7"/>
    <w:rsid w:val="0061458A"/>
    <w:rsid w:val="006148A7"/>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54E"/>
    <w:rsid w:val="00637DAB"/>
    <w:rsid w:val="0064033D"/>
    <w:rsid w:val="00641AD5"/>
    <w:rsid w:val="00642EFE"/>
    <w:rsid w:val="00644CE2"/>
    <w:rsid w:val="00645D76"/>
    <w:rsid w:val="00645E1D"/>
    <w:rsid w:val="00645F62"/>
    <w:rsid w:val="00647B5C"/>
    <w:rsid w:val="00650073"/>
    <w:rsid w:val="00650458"/>
    <w:rsid w:val="006505D2"/>
    <w:rsid w:val="00651408"/>
    <w:rsid w:val="00651E02"/>
    <w:rsid w:val="006521E5"/>
    <w:rsid w:val="00653219"/>
    <w:rsid w:val="00653DBE"/>
    <w:rsid w:val="00654214"/>
    <w:rsid w:val="00654ADD"/>
    <w:rsid w:val="00654D3D"/>
    <w:rsid w:val="006557E4"/>
    <w:rsid w:val="00655E71"/>
    <w:rsid w:val="00655EBD"/>
    <w:rsid w:val="006568C9"/>
    <w:rsid w:val="00657F32"/>
    <w:rsid w:val="006607D5"/>
    <w:rsid w:val="006608AD"/>
    <w:rsid w:val="006618DE"/>
    <w:rsid w:val="00662165"/>
    <w:rsid w:val="00662623"/>
    <w:rsid w:val="0066349B"/>
    <w:rsid w:val="0066503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8620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0FB"/>
    <w:rsid w:val="006B3E66"/>
    <w:rsid w:val="006B4238"/>
    <w:rsid w:val="006B42B0"/>
    <w:rsid w:val="006B4754"/>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3D80"/>
    <w:rsid w:val="007248F1"/>
    <w:rsid w:val="00725ED3"/>
    <w:rsid w:val="007268F5"/>
    <w:rsid w:val="00727CE9"/>
    <w:rsid w:val="00731BD1"/>
    <w:rsid w:val="00731D26"/>
    <w:rsid w:val="0073446D"/>
    <w:rsid w:val="00735365"/>
    <w:rsid w:val="007367D4"/>
    <w:rsid w:val="00736A43"/>
    <w:rsid w:val="00737986"/>
    <w:rsid w:val="00737B2F"/>
    <w:rsid w:val="00737D93"/>
    <w:rsid w:val="00740919"/>
    <w:rsid w:val="00741042"/>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3EF8"/>
    <w:rsid w:val="007542A6"/>
    <w:rsid w:val="00754697"/>
    <w:rsid w:val="007547BE"/>
    <w:rsid w:val="007554B5"/>
    <w:rsid w:val="00755AA2"/>
    <w:rsid w:val="00756F4E"/>
    <w:rsid w:val="00757100"/>
    <w:rsid w:val="00757281"/>
    <w:rsid w:val="007579D0"/>
    <w:rsid w:val="00757A3F"/>
    <w:rsid w:val="00757D6C"/>
    <w:rsid w:val="007602A3"/>
    <w:rsid w:val="00760462"/>
    <w:rsid w:val="007607B8"/>
    <w:rsid w:val="00760CCC"/>
    <w:rsid w:val="00760E9B"/>
    <w:rsid w:val="0076368E"/>
    <w:rsid w:val="0076384C"/>
    <w:rsid w:val="00763EF3"/>
    <w:rsid w:val="00763EF7"/>
    <w:rsid w:val="00764359"/>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2B"/>
    <w:rsid w:val="007758EB"/>
    <w:rsid w:val="007760A5"/>
    <w:rsid w:val="00776E6C"/>
    <w:rsid w:val="007811AE"/>
    <w:rsid w:val="007813EB"/>
    <w:rsid w:val="00781688"/>
    <w:rsid w:val="00782D3C"/>
    <w:rsid w:val="0078387F"/>
    <w:rsid w:val="007839E7"/>
    <w:rsid w:val="00784B86"/>
    <w:rsid w:val="00784CB7"/>
    <w:rsid w:val="007862B1"/>
    <w:rsid w:val="0078774A"/>
    <w:rsid w:val="00791159"/>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1AE0"/>
    <w:rsid w:val="007A2020"/>
    <w:rsid w:val="007A2E03"/>
    <w:rsid w:val="007A2E3D"/>
    <w:rsid w:val="007A2FC9"/>
    <w:rsid w:val="007A3EE6"/>
    <w:rsid w:val="007A3F75"/>
    <w:rsid w:val="007A4AF6"/>
    <w:rsid w:val="007A4BB9"/>
    <w:rsid w:val="007A4F69"/>
    <w:rsid w:val="007A5810"/>
    <w:rsid w:val="007A5E2D"/>
    <w:rsid w:val="007A7DEB"/>
    <w:rsid w:val="007B188A"/>
    <w:rsid w:val="007B1CCE"/>
    <w:rsid w:val="007B1F35"/>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50BB"/>
    <w:rsid w:val="007D5FF1"/>
    <w:rsid w:val="007D716A"/>
    <w:rsid w:val="007D7707"/>
    <w:rsid w:val="007E0DD7"/>
    <w:rsid w:val="007E0E5F"/>
    <w:rsid w:val="007E0EA0"/>
    <w:rsid w:val="007E0EB8"/>
    <w:rsid w:val="007E15A7"/>
    <w:rsid w:val="007E1A5C"/>
    <w:rsid w:val="007E238F"/>
    <w:rsid w:val="007E3AEE"/>
    <w:rsid w:val="007E46FE"/>
    <w:rsid w:val="007E5322"/>
    <w:rsid w:val="007E6804"/>
    <w:rsid w:val="007E6E01"/>
    <w:rsid w:val="007E70F5"/>
    <w:rsid w:val="007E78D1"/>
    <w:rsid w:val="007F12DE"/>
    <w:rsid w:val="007F1314"/>
    <w:rsid w:val="007F1F51"/>
    <w:rsid w:val="007F281F"/>
    <w:rsid w:val="007F3495"/>
    <w:rsid w:val="007F503F"/>
    <w:rsid w:val="007F5A5F"/>
    <w:rsid w:val="007F6722"/>
    <w:rsid w:val="008013DA"/>
    <w:rsid w:val="00802C08"/>
    <w:rsid w:val="00803D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153"/>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77A"/>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A6"/>
    <w:rsid w:val="008568E9"/>
    <w:rsid w:val="00856FDE"/>
    <w:rsid w:val="0085736F"/>
    <w:rsid w:val="00857BF8"/>
    <w:rsid w:val="0086004A"/>
    <w:rsid w:val="008601B2"/>
    <w:rsid w:val="0086059D"/>
    <w:rsid w:val="00860B3B"/>
    <w:rsid w:val="00861BEB"/>
    <w:rsid w:val="008621F5"/>
    <w:rsid w:val="00862230"/>
    <w:rsid w:val="008626E5"/>
    <w:rsid w:val="008628CD"/>
    <w:rsid w:val="008628EC"/>
    <w:rsid w:val="00862B55"/>
    <w:rsid w:val="00866029"/>
    <w:rsid w:val="00867987"/>
    <w:rsid w:val="008702CB"/>
    <w:rsid w:val="00870998"/>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A7E42"/>
    <w:rsid w:val="008B0FF3"/>
    <w:rsid w:val="008B12AF"/>
    <w:rsid w:val="008B1605"/>
    <w:rsid w:val="008B1B4F"/>
    <w:rsid w:val="008B2AB6"/>
    <w:rsid w:val="008B4DB1"/>
    <w:rsid w:val="008B4FDA"/>
    <w:rsid w:val="008B5A23"/>
    <w:rsid w:val="008B73CD"/>
    <w:rsid w:val="008C0951"/>
    <w:rsid w:val="008C0E12"/>
    <w:rsid w:val="008C17DA"/>
    <w:rsid w:val="008C28FC"/>
    <w:rsid w:val="008C343E"/>
    <w:rsid w:val="008C353D"/>
    <w:rsid w:val="008C417C"/>
    <w:rsid w:val="008C5FC1"/>
    <w:rsid w:val="008C6995"/>
    <w:rsid w:val="008C6A78"/>
    <w:rsid w:val="008C750C"/>
    <w:rsid w:val="008C7692"/>
    <w:rsid w:val="008C769C"/>
    <w:rsid w:val="008D0121"/>
    <w:rsid w:val="008D0FB6"/>
    <w:rsid w:val="008D11AA"/>
    <w:rsid w:val="008D294A"/>
    <w:rsid w:val="008D2B99"/>
    <w:rsid w:val="008D371F"/>
    <w:rsid w:val="008D3C71"/>
    <w:rsid w:val="008D47F6"/>
    <w:rsid w:val="008D493D"/>
    <w:rsid w:val="008D5016"/>
    <w:rsid w:val="008D5704"/>
    <w:rsid w:val="008D5EE7"/>
    <w:rsid w:val="008D6C6C"/>
    <w:rsid w:val="008D6EF8"/>
    <w:rsid w:val="008D6F00"/>
    <w:rsid w:val="008D7179"/>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5E75"/>
    <w:rsid w:val="008E60B3"/>
    <w:rsid w:val="008E6EC6"/>
    <w:rsid w:val="008F13BF"/>
    <w:rsid w:val="008F2365"/>
    <w:rsid w:val="008F2B76"/>
    <w:rsid w:val="008F527F"/>
    <w:rsid w:val="008F6B74"/>
    <w:rsid w:val="00900242"/>
    <w:rsid w:val="00902BB9"/>
    <w:rsid w:val="00902D0C"/>
    <w:rsid w:val="00903898"/>
    <w:rsid w:val="0090481C"/>
    <w:rsid w:val="00904926"/>
    <w:rsid w:val="0090510C"/>
    <w:rsid w:val="0090571F"/>
    <w:rsid w:val="00905984"/>
    <w:rsid w:val="00906104"/>
    <w:rsid w:val="00906132"/>
    <w:rsid w:val="00906204"/>
    <w:rsid w:val="009065B6"/>
    <w:rsid w:val="00906930"/>
    <w:rsid w:val="00906D65"/>
    <w:rsid w:val="00907AC4"/>
    <w:rsid w:val="0091028A"/>
    <w:rsid w:val="0091042F"/>
    <w:rsid w:val="0091064F"/>
    <w:rsid w:val="00910F71"/>
    <w:rsid w:val="009111E6"/>
    <w:rsid w:val="009114A5"/>
    <w:rsid w:val="009121E9"/>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5555"/>
    <w:rsid w:val="00926875"/>
    <w:rsid w:val="00931A1F"/>
    <w:rsid w:val="009334DB"/>
    <w:rsid w:val="0093358F"/>
    <w:rsid w:val="009335A0"/>
    <w:rsid w:val="0093460D"/>
    <w:rsid w:val="00934B33"/>
    <w:rsid w:val="00935003"/>
    <w:rsid w:val="009354D8"/>
    <w:rsid w:val="00936000"/>
    <w:rsid w:val="009365B5"/>
    <w:rsid w:val="0093713C"/>
    <w:rsid w:val="0093735C"/>
    <w:rsid w:val="009374A0"/>
    <w:rsid w:val="00937B6A"/>
    <w:rsid w:val="00940C2A"/>
    <w:rsid w:val="00941136"/>
    <w:rsid w:val="009414B2"/>
    <w:rsid w:val="00941728"/>
    <w:rsid w:val="00941924"/>
    <w:rsid w:val="00941AFD"/>
    <w:rsid w:val="009425FD"/>
    <w:rsid w:val="0094684E"/>
    <w:rsid w:val="009471C4"/>
    <w:rsid w:val="00947D03"/>
    <w:rsid w:val="0095046F"/>
    <w:rsid w:val="0095126B"/>
    <w:rsid w:val="0095176C"/>
    <w:rsid w:val="0095199F"/>
    <w:rsid w:val="00952257"/>
    <w:rsid w:val="00952437"/>
    <w:rsid w:val="0095281A"/>
    <w:rsid w:val="00953F12"/>
    <w:rsid w:val="00954F59"/>
    <w:rsid w:val="00955A1E"/>
    <w:rsid w:val="00955CC1"/>
    <w:rsid w:val="00955E87"/>
    <w:rsid w:val="00956D11"/>
    <w:rsid w:val="00956F77"/>
    <w:rsid w:val="0096006C"/>
    <w:rsid w:val="00960802"/>
    <w:rsid w:val="00961895"/>
    <w:rsid w:val="00962585"/>
    <w:rsid w:val="00962791"/>
    <w:rsid w:val="00963E00"/>
    <w:rsid w:val="009647B3"/>
    <w:rsid w:val="009648D5"/>
    <w:rsid w:val="00965350"/>
    <w:rsid w:val="00965B76"/>
    <w:rsid w:val="00965E05"/>
    <w:rsid w:val="00965FCF"/>
    <w:rsid w:val="00965FF7"/>
    <w:rsid w:val="009666E0"/>
    <w:rsid w:val="009670B1"/>
    <w:rsid w:val="00971CAE"/>
    <w:rsid w:val="009724A5"/>
    <w:rsid w:val="00972668"/>
    <w:rsid w:val="009732B6"/>
    <w:rsid w:val="00973601"/>
    <w:rsid w:val="0097362A"/>
    <w:rsid w:val="00973BAB"/>
    <w:rsid w:val="00973FB1"/>
    <w:rsid w:val="009746C2"/>
    <w:rsid w:val="009750D7"/>
    <w:rsid w:val="00975F7D"/>
    <w:rsid w:val="00975F7E"/>
    <w:rsid w:val="00976554"/>
    <w:rsid w:val="009771B9"/>
    <w:rsid w:val="009775DB"/>
    <w:rsid w:val="00977974"/>
    <w:rsid w:val="00980416"/>
    <w:rsid w:val="009813C4"/>
    <w:rsid w:val="00981540"/>
    <w:rsid w:val="0098244A"/>
    <w:rsid w:val="00982A93"/>
    <w:rsid w:val="00983AF5"/>
    <w:rsid w:val="00984456"/>
    <w:rsid w:val="00984BDB"/>
    <w:rsid w:val="00985291"/>
    <w:rsid w:val="00987E76"/>
    <w:rsid w:val="00990375"/>
    <w:rsid w:val="00990561"/>
    <w:rsid w:val="00990C42"/>
    <w:rsid w:val="009911F4"/>
    <w:rsid w:val="00993191"/>
    <w:rsid w:val="009935A9"/>
    <w:rsid w:val="00993AFB"/>
    <w:rsid w:val="00993B84"/>
    <w:rsid w:val="00994A77"/>
    <w:rsid w:val="00995045"/>
    <w:rsid w:val="00995499"/>
    <w:rsid w:val="009956B1"/>
    <w:rsid w:val="00995763"/>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51B"/>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3F4B"/>
    <w:rsid w:val="00A04DB0"/>
    <w:rsid w:val="00A05356"/>
    <w:rsid w:val="00A06D97"/>
    <w:rsid w:val="00A0752B"/>
    <w:rsid w:val="00A10D1E"/>
    <w:rsid w:val="00A10D1F"/>
    <w:rsid w:val="00A112E2"/>
    <w:rsid w:val="00A11385"/>
    <w:rsid w:val="00A1152B"/>
    <w:rsid w:val="00A11BD0"/>
    <w:rsid w:val="00A11F49"/>
    <w:rsid w:val="00A12750"/>
    <w:rsid w:val="00A1295D"/>
    <w:rsid w:val="00A12A5E"/>
    <w:rsid w:val="00A12C95"/>
    <w:rsid w:val="00A14ED9"/>
    <w:rsid w:val="00A150A9"/>
    <w:rsid w:val="00A1623D"/>
    <w:rsid w:val="00A16BE7"/>
    <w:rsid w:val="00A20B69"/>
    <w:rsid w:val="00A222D7"/>
    <w:rsid w:val="00A22548"/>
    <w:rsid w:val="00A22EB5"/>
    <w:rsid w:val="00A233DA"/>
    <w:rsid w:val="00A24827"/>
    <w:rsid w:val="00A249DB"/>
    <w:rsid w:val="00A24F80"/>
    <w:rsid w:val="00A27FAF"/>
    <w:rsid w:val="00A3062D"/>
    <w:rsid w:val="00A30B3F"/>
    <w:rsid w:val="00A31A12"/>
    <w:rsid w:val="00A31F51"/>
    <w:rsid w:val="00A3284C"/>
    <w:rsid w:val="00A34587"/>
    <w:rsid w:val="00A345A6"/>
    <w:rsid w:val="00A357D9"/>
    <w:rsid w:val="00A3623A"/>
    <w:rsid w:val="00A363C5"/>
    <w:rsid w:val="00A37070"/>
    <w:rsid w:val="00A37426"/>
    <w:rsid w:val="00A40446"/>
    <w:rsid w:val="00A408CE"/>
    <w:rsid w:val="00A42216"/>
    <w:rsid w:val="00A42D1F"/>
    <w:rsid w:val="00A42E71"/>
    <w:rsid w:val="00A43166"/>
    <w:rsid w:val="00A4360B"/>
    <w:rsid w:val="00A4426D"/>
    <w:rsid w:val="00A442E0"/>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4B23"/>
    <w:rsid w:val="00A54DF8"/>
    <w:rsid w:val="00A5512C"/>
    <w:rsid w:val="00A558B9"/>
    <w:rsid w:val="00A55E59"/>
    <w:rsid w:val="00A55FEE"/>
    <w:rsid w:val="00A572D8"/>
    <w:rsid w:val="00A5742B"/>
    <w:rsid w:val="00A61746"/>
    <w:rsid w:val="00A619F2"/>
    <w:rsid w:val="00A61F96"/>
    <w:rsid w:val="00A63118"/>
    <w:rsid w:val="00A63445"/>
    <w:rsid w:val="00A63EB8"/>
    <w:rsid w:val="00A64339"/>
    <w:rsid w:val="00A65307"/>
    <w:rsid w:val="00A65C38"/>
    <w:rsid w:val="00A660E4"/>
    <w:rsid w:val="00A66431"/>
    <w:rsid w:val="00A6756D"/>
    <w:rsid w:val="00A67928"/>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1EB4"/>
    <w:rsid w:val="00A8328A"/>
    <w:rsid w:val="00A8368B"/>
    <w:rsid w:val="00A85E5D"/>
    <w:rsid w:val="00A87140"/>
    <w:rsid w:val="00A905A7"/>
    <w:rsid w:val="00A91342"/>
    <w:rsid w:val="00A91EB3"/>
    <w:rsid w:val="00A921FF"/>
    <w:rsid w:val="00A93710"/>
    <w:rsid w:val="00A9397C"/>
    <w:rsid w:val="00A95C09"/>
    <w:rsid w:val="00A96293"/>
    <w:rsid w:val="00A96817"/>
    <w:rsid w:val="00AA0AD8"/>
    <w:rsid w:val="00AA0F00"/>
    <w:rsid w:val="00AA13E4"/>
    <w:rsid w:val="00AA1568"/>
    <w:rsid w:val="00AA18C8"/>
    <w:rsid w:val="00AA1BBF"/>
    <w:rsid w:val="00AA21B6"/>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4884"/>
    <w:rsid w:val="00AB5AF2"/>
    <w:rsid w:val="00AB5D5B"/>
    <w:rsid w:val="00AB5E50"/>
    <w:rsid w:val="00AB64C0"/>
    <w:rsid w:val="00AB77E2"/>
    <w:rsid w:val="00AB7AF9"/>
    <w:rsid w:val="00AB7D2E"/>
    <w:rsid w:val="00AC082E"/>
    <w:rsid w:val="00AC2A66"/>
    <w:rsid w:val="00AC36C5"/>
    <w:rsid w:val="00AC3F2F"/>
    <w:rsid w:val="00AC45C7"/>
    <w:rsid w:val="00AC4EAF"/>
    <w:rsid w:val="00AC5807"/>
    <w:rsid w:val="00AC743C"/>
    <w:rsid w:val="00AC7A2E"/>
    <w:rsid w:val="00AC7CE8"/>
    <w:rsid w:val="00AD0142"/>
    <w:rsid w:val="00AD0AB3"/>
    <w:rsid w:val="00AD0BEB"/>
    <w:rsid w:val="00AD1BFE"/>
    <w:rsid w:val="00AD305B"/>
    <w:rsid w:val="00AD3483"/>
    <w:rsid w:val="00AD34C9"/>
    <w:rsid w:val="00AD522C"/>
    <w:rsid w:val="00AD5AC1"/>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3C1"/>
    <w:rsid w:val="00B04537"/>
    <w:rsid w:val="00B04817"/>
    <w:rsid w:val="00B051BE"/>
    <w:rsid w:val="00B07942"/>
    <w:rsid w:val="00B07E76"/>
    <w:rsid w:val="00B11297"/>
    <w:rsid w:val="00B11B38"/>
    <w:rsid w:val="00B12288"/>
    <w:rsid w:val="00B12330"/>
    <w:rsid w:val="00B12C72"/>
    <w:rsid w:val="00B13129"/>
    <w:rsid w:val="00B134A4"/>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046"/>
    <w:rsid w:val="00B24180"/>
    <w:rsid w:val="00B24FBD"/>
    <w:rsid w:val="00B25447"/>
    <w:rsid w:val="00B2561E"/>
    <w:rsid w:val="00B2568F"/>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2DD"/>
    <w:rsid w:val="00B425F0"/>
    <w:rsid w:val="00B42B58"/>
    <w:rsid w:val="00B4364F"/>
    <w:rsid w:val="00B44647"/>
    <w:rsid w:val="00B44A67"/>
    <w:rsid w:val="00B44DC4"/>
    <w:rsid w:val="00B46279"/>
    <w:rsid w:val="00B463F6"/>
    <w:rsid w:val="00B46AA0"/>
    <w:rsid w:val="00B4734E"/>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4E06"/>
    <w:rsid w:val="00B66C0B"/>
    <w:rsid w:val="00B67CCD"/>
    <w:rsid w:val="00B70D51"/>
    <w:rsid w:val="00B7136F"/>
    <w:rsid w:val="00B71C3C"/>
    <w:rsid w:val="00B71D73"/>
    <w:rsid w:val="00B73AB8"/>
    <w:rsid w:val="00B73DE0"/>
    <w:rsid w:val="00B744F6"/>
    <w:rsid w:val="00B75687"/>
    <w:rsid w:val="00B75FF5"/>
    <w:rsid w:val="00B7678F"/>
    <w:rsid w:val="00B76C56"/>
    <w:rsid w:val="00B7771E"/>
    <w:rsid w:val="00B81AD3"/>
    <w:rsid w:val="00B81FA6"/>
    <w:rsid w:val="00B834EF"/>
    <w:rsid w:val="00B838C9"/>
    <w:rsid w:val="00B83C84"/>
    <w:rsid w:val="00B84F37"/>
    <w:rsid w:val="00B853BF"/>
    <w:rsid w:val="00B85D5B"/>
    <w:rsid w:val="00B8636F"/>
    <w:rsid w:val="00B86BCB"/>
    <w:rsid w:val="00B86DAA"/>
    <w:rsid w:val="00B903AB"/>
    <w:rsid w:val="00B9100A"/>
    <w:rsid w:val="00B925B0"/>
    <w:rsid w:val="00B941D0"/>
    <w:rsid w:val="00B95FE0"/>
    <w:rsid w:val="00B96B73"/>
    <w:rsid w:val="00B97237"/>
    <w:rsid w:val="00B975FA"/>
    <w:rsid w:val="00B9796D"/>
    <w:rsid w:val="00B97D91"/>
    <w:rsid w:val="00BA0618"/>
    <w:rsid w:val="00BA096A"/>
    <w:rsid w:val="00BA2B4B"/>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307"/>
    <w:rsid w:val="00BC0BAC"/>
    <w:rsid w:val="00BC1555"/>
    <w:rsid w:val="00BC1804"/>
    <w:rsid w:val="00BC1BC4"/>
    <w:rsid w:val="00BC2255"/>
    <w:rsid w:val="00BC256B"/>
    <w:rsid w:val="00BC354F"/>
    <w:rsid w:val="00BC3E66"/>
    <w:rsid w:val="00BC42E1"/>
    <w:rsid w:val="00BC4594"/>
    <w:rsid w:val="00BC5C26"/>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160"/>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C8"/>
    <w:rsid w:val="00C024D3"/>
    <w:rsid w:val="00C029B6"/>
    <w:rsid w:val="00C03431"/>
    <w:rsid w:val="00C03728"/>
    <w:rsid w:val="00C03A8B"/>
    <w:rsid w:val="00C0413D"/>
    <w:rsid w:val="00C04470"/>
    <w:rsid w:val="00C05B80"/>
    <w:rsid w:val="00C10519"/>
    <w:rsid w:val="00C105F6"/>
    <w:rsid w:val="00C1134C"/>
    <w:rsid w:val="00C11929"/>
    <w:rsid w:val="00C122A6"/>
    <w:rsid w:val="00C132F1"/>
    <w:rsid w:val="00C1355F"/>
    <w:rsid w:val="00C14561"/>
    <w:rsid w:val="00C14F1A"/>
    <w:rsid w:val="00C156C3"/>
    <w:rsid w:val="00C15BC3"/>
    <w:rsid w:val="00C16602"/>
    <w:rsid w:val="00C16F3F"/>
    <w:rsid w:val="00C17414"/>
    <w:rsid w:val="00C1765A"/>
    <w:rsid w:val="00C207A1"/>
    <w:rsid w:val="00C21505"/>
    <w:rsid w:val="00C2151D"/>
    <w:rsid w:val="00C21AFA"/>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2D4"/>
    <w:rsid w:val="00C4095B"/>
    <w:rsid w:val="00C43213"/>
    <w:rsid w:val="00C4327F"/>
    <w:rsid w:val="00C43524"/>
    <w:rsid w:val="00C435DD"/>
    <w:rsid w:val="00C4386D"/>
    <w:rsid w:val="00C4487D"/>
    <w:rsid w:val="00C45620"/>
    <w:rsid w:val="00C464BA"/>
    <w:rsid w:val="00C47611"/>
    <w:rsid w:val="00C4795F"/>
    <w:rsid w:val="00C47D72"/>
    <w:rsid w:val="00C50D71"/>
    <w:rsid w:val="00C51512"/>
    <w:rsid w:val="00C527F9"/>
    <w:rsid w:val="00C53834"/>
    <w:rsid w:val="00C53926"/>
    <w:rsid w:val="00C53D1C"/>
    <w:rsid w:val="00C544DF"/>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5EA5"/>
    <w:rsid w:val="00C7715C"/>
    <w:rsid w:val="00C777BE"/>
    <w:rsid w:val="00C8055A"/>
    <w:rsid w:val="00C806B2"/>
    <w:rsid w:val="00C807D9"/>
    <w:rsid w:val="00C80B25"/>
    <w:rsid w:val="00C80D21"/>
    <w:rsid w:val="00C813A9"/>
    <w:rsid w:val="00C81FE2"/>
    <w:rsid w:val="00C82BD2"/>
    <w:rsid w:val="00C82CF5"/>
    <w:rsid w:val="00C8399F"/>
    <w:rsid w:val="00C83A7B"/>
    <w:rsid w:val="00C83D8F"/>
    <w:rsid w:val="00C83F86"/>
    <w:rsid w:val="00C84419"/>
    <w:rsid w:val="00C84D2D"/>
    <w:rsid w:val="00C8523E"/>
    <w:rsid w:val="00C85FFA"/>
    <w:rsid w:val="00C86048"/>
    <w:rsid w:val="00C864DC"/>
    <w:rsid w:val="00C86FF3"/>
    <w:rsid w:val="00C901EE"/>
    <w:rsid w:val="00C91424"/>
    <w:rsid w:val="00C91F69"/>
    <w:rsid w:val="00C92051"/>
    <w:rsid w:val="00C92D18"/>
    <w:rsid w:val="00C95B0F"/>
    <w:rsid w:val="00C96127"/>
    <w:rsid w:val="00C978AF"/>
    <w:rsid w:val="00CA0015"/>
    <w:rsid w:val="00CA169D"/>
    <w:rsid w:val="00CA1747"/>
    <w:rsid w:val="00CA1BCA"/>
    <w:rsid w:val="00CA1C11"/>
    <w:rsid w:val="00CA2207"/>
    <w:rsid w:val="00CA30F7"/>
    <w:rsid w:val="00CA37FA"/>
    <w:rsid w:val="00CA4510"/>
    <w:rsid w:val="00CA4AB2"/>
    <w:rsid w:val="00CA5671"/>
    <w:rsid w:val="00CA5B8D"/>
    <w:rsid w:val="00CA5DD1"/>
    <w:rsid w:val="00CA5F50"/>
    <w:rsid w:val="00CA6AF5"/>
    <w:rsid w:val="00CA770E"/>
    <w:rsid w:val="00CA7F13"/>
    <w:rsid w:val="00CB0129"/>
    <w:rsid w:val="00CB0901"/>
    <w:rsid w:val="00CB0ADE"/>
    <w:rsid w:val="00CB242F"/>
    <w:rsid w:val="00CB3CB1"/>
    <w:rsid w:val="00CB41AB"/>
    <w:rsid w:val="00CB4C1E"/>
    <w:rsid w:val="00CB5290"/>
    <w:rsid w:val="00CB57BB"/>
    <w:rsid w:val="00CB68EF"/>
    <w:rsid w:val="00CB6D25"/>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CD5"/>
    <w:rsid w:val="00CE0D95"/>
    <w:rsid w:val="00CE2264"/>
    <w:rsid w:val="00CE2E8C"/>
    <w:rsid w:val="00CE3A99"/>
    <w:rsid w:val="00CE47BE"/>
    <w:rsid w:val="00CE4D1D"/>
    <w:rsid w:val="00CE6E92"/>
    <w:rsid w:val="00CE7B83"/>
    <w:rsid w:val="00CE7BF1"/>
    <w:rsid w:val="00CF0D0D"/>
    <w:rsid w:val="00CF12EE"/>
    <w:rsid w:val="00CF1653"/>
    <w:rsid w:val="00CF1742"/>
    <w:rsid w:val="00CF2191"/>
    <w:rsid w:val="00CF2304"/>
    <w:rsid w:val="00CF2915"/>
    <w:rsid w:val="00CF30C0"/>
    <w:rsid w:val="00CF34D0"/>
    <w:rsid w:val="00CF3B8F"/>
    <w:rsid w:val="00CF46DE"/>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013"/>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5B33"/>
    <w:rsid w:val="00D362DB"/>
    <w:rsid w:val="00D36D97"/>
    <w:rsid w:val="00D371A7"/>
    <w:rsid w:val="00D37A8C"/>
    <w:rsid w:val="00D411B6"/>
    <w:rsid w:val="00D433D6"/>
    <w:rsid w:val="00D4557B"/>
    <w:rsid w:val="00D4560B"/>
    <w:rsid w:val="00D463EA"/>
    <w:rsid w:val="00D46D5B"/>
    <w:rsid w:val="00D47316"/>
    <w:rsid w:val="00D47541"/>
    <w:rsid w:val="00D47A5B"/>
    <w:rsid w:val="00D47A9C"/>
    <w:rsid w:val="00D47C5F"/>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3BA3"/>
    <w:rsid w:val="00D6479A"/>
    <w:rsid w:val="00D65BF2"/>
    <w:rsid w:val="00D65E4E"/>
    <w:rsid w:val="00D65EBA"/>
    <w:rsid w:val="00D672C8"/>
    <w:rsid w:val="00D700D9"/>
    <w:rsid w:val="00D70570"/>
    <w:rsid w:val="00D71259"/>
    <w:rsid w:val="00D71364"/>
    <w:rsid w:val="00D7171E"/>
    <w:rsid w:val="00D7354F"/>
    <w:rsid w:val="00D73C08"/>
    <w:rsid w:val="00D7435F"/>
    <w:rsid w:val="00D74CCE"/>
    <w:rsid w:val="00D758CA"/>
    <w:rsid w:val="00D75BB8"/>
    <w:rsid w:val="00D75F27"/>
    <w:rsid w:val="00D76BBA"/>
    <w:rsid w:val="00D770E9"/>
    <w:rsid w:val="00D77ADB"/>
    <w:rsid w:val="00D77EF7"/>
    <w:rsid w:val="00D8031B"/>
    <w:rsid w:val="00D803FA"/>
    <w:rsid w:val="00D815D1"/>
    <w:rsid w:val="00D81660"/>
    <w:rsid w:val="00D81962"/>
    <w:rsid w:val="00D820D2"/>
    <w:rsid w:val="00D82DAD"/>
    <w:rsid w:val="00D82F69"/>
    <w:rsid w:val="00D83043"/>
    <w:rsid w:val="00D8313C"/>
    <w:rsid w:val="00D838EB"/>
    <w:rsid w:val="00D84287"/>
    <w:rsid w:val="00D84988"/>
    <w:rsid w:val="00D85304"/>
    <w:rsid w:val="00D8630B"/>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C86"/>
    <w:rsid w:val="00DA41B1"/>
    <w:rsid w:val="00DA453A"/>
    <w:rsid w:val="00DA687B"/>
    <w:rsid w:val="00DA6C97"/>
    <w:rsid w:val="00DB01A7"/>
    <w:rsid w:val="00DB0602"/>
    <w:rsid w:val="00DB2BCC"/>
    <w:rsid w:val="00DB3C65"/>
    <w:rsid w:val="00DB3E17"/>
    <w:rsid w:val="00DB41B7"/>
    <w:rsid w:val="00DB4273"/>
    <w:rsid w:val="00DB4CC7"/>
    <w:rsid w:val="00DB64C8"/>
    <w:rsid w:val="00DB6D02"/>
    <w:rsid w:val="00DC0994"/>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3CB1"/>
    <w:rsid w:val="00DE4085"/>
    <w:rsid w:val="00DE40F7"/>
    <w:rsid w:val="00DE5B89"/>
    <w:rsid w:val="00DE65EA"/>
    <w:rsid w:val="00DE72F9"/>
    <w:rsid w:val="00DE7B31"/>
    <w:rsid w:val="00DE7F8F"/>
    <w:rsid w:val="00DF0AFE"/>
    <w:rsid w:val="00DF11C4"/>
    <w:rsid w:val="00DF1625"/>
    <w:rsid w:val="00DF19A1"/>
    <w:rsid w:val="00DF2BFA"/>
    <w:rsid w:val="00DF2FEF"/>
    <w:rsid w:val="00DF5182"/>
    <w:rsid w:val="00DF68A6"/>
    <w:rsid w:val="00E01503"/>
    <w:rsid w:val="00E020C1"/>
    <w:rsid w:val="00E02F60"/>
    <w:rsid w:val="00E038DA"/>
    <w:rsid w:val="00E03B9D"/>
    <w:rsid w:val="00E040F0"/>
    <w:rsid w:val="00E04589"/>
    <w:rsid w:val="00E045AE"/>
    <w:rsid w:val="00E046C2"/>
    <w:rsid w:val="00E04994"/>
    <w:rsid w:val="00E049FC"/>
    <w:rsid w:val="00E04FA9"/>
    <w:rsid w:val="00E054D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B7F"/>
    <w:rsid w:val="00E23BFC"/>
    <w:rsid w:val="00E23F7F"/>
    <w:rsid w:val="00E2406F"/>
    <w:rsid w:val="00E242FF"/>
    <w:rsid w:val="00E24EBF"/>
    <w:rsid w:val="00E257F1"/>
    <w:rsid w:val="00E25D59"/>
    <w:rsid w:val="00E2620A"/>
    <w:rsid w:val="00E26A48"/>
    <w:rsid w:val="00E26DCE"/>
    <w:rsid w:val="00E27EED"/>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F15"/>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C8D"/>
    <w:rsid w:val="00E64337"/>
    <w:rsid w:val="00E656BF"/>
    <w:rsid w:val="00E6597C"/>
    <w:rsid w:val="00E65F37"/>
    <w:rsid w:val="00E661BA"/>
    <w:rsid w:val="00E66866"/>
    <w:rsid w:val="00E674AE"/>
    <w:rsid w:val="00E67BA7"/>
    <w:rsid w:val="00E700E1"/>
    <w:rsid w:val="00E71CEE"/>
    <w:rsid w:val="00E730F3"/>
    <w:rsid w:val="00E73B1B"/>
    <w:rsid w:val="00E74033"/>
    <w:rsid w:val="00E74264"/>
    <w:rsid w:val="00E749B7"/>
    <w:rsid w:val="00E74BF6"/>
    <w:rsid w:val="00E7522C"/>
    <w:rsid w:val="00E7544B"/>
    <w:rsid w:val="00E760D3"/>
    <w:rsid w:val="00E765B7"/>
    <w:rsid w:val="00E76F31"/>
    <w:rsid w:val="00E77EEE"/>
    <w:rsid w:val="00E805B6"/>
    <w:rsid w:val="00E80D80"/>
    <w:rsid w:val="00E81D32"/>
    <w:rsid w:val="00E84171"/>
    <w:rsid w:val="00E857D2"/>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230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639"/>
    <w:rsid w:val="00EB5989"/>
    <w:rsid w:val="00EB5A2E"/>
    <w:rsid w:val="00EB5F02"/>
    <w:rsid w:val="00EB602D"/>
    <w:rsid w:val="00EB6064"/>
    <w:rsid w:val="00EB6314"/>
    <w:rsid w:val="00EB6684"/>
    <w:rsid w:val="00EB6E54"/>
    <w:rsid w:val="00EB6FEE"/>
    <w:rsid w:val="00EC0C4F"/>
    <w:rsid w:val="00EC20BC"/>
    <w:rsid w:val="00EC22F7"/>
    <w:rsid w:val="00EC2345"/>
    <w:rsid w:val="00EC264B"/>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7D5"/>
    <w:rsid w:val="00ED4C1D"/>
    <w:rsid w:val="00ED5C1C"/>
    <w:rsid w:val="00ED6690"/>
    <w:rsid w:val="00ED6836"/>
    <w:rsid w:val="00EE0172"/>
    <w:rsid w:val="00EE09A4"/>
    <w:rsid w:val="00EE0EB3"/>
    <w:rsid w:val="00EE0EF1"/>
    <w:rsid w:val="00EE11C5"/>
    <w:rsid w:val="00EE2663"/>
    <w:rsid w:val="00EE55F5"/>
    <w:rsid w:val="00EE5855"/>
    <w:rsid w:val="00EE5A09"/>
    <w:rsid w:val="00EE7019"/>
    <w:rsid w:val="00EE733C"/>
    <w:rsid w:val="00EE73A8"/>
    <w:rsid w:val="00EE7478"/>
    <w:rsid w:val="00EE7A99"/>
    <w:rsid w:val="00EF124E"/>
    <w:rsid w:val="00EF1517"/>
    <w:rsid w:val="00EF2159"/>
    <w:rsid w:val="00EF24C7"/>
    <w:rsid w:val="00EF273B"/>
    <w:rsid w:val="00EF2954"/>
    <w:rsid w:val="00EF2B43"/>
    <w:rsid w:val="00EF2DA5"/>
    <w:rsid w:val="00EF352E"/>
    <w:rsid w:val="00EF3662"/>
    <w:rsid w:val="00EF4630"/>
    <w:rsid w:val="00EF4BBA"/>
    <w:rsid w:val="00EF6526"/>
    <w:rsid w:val="00EF6939"/>
    <w:rsid w:val="00EF6DF2"/>
    <w:rsid w:val="00EF7868"/>
    <w:rsid w:val="00F00C96"/>
    <w:rsid w:val="00F01D1E"/>
    <w:rsid w:val="00F02279"/>
    <w:rsid w:val="00F025FC"/>
    <w:rsid w:val="00F02DBC"/>
    <w:rsid w:val="00F03B10"/>
    <w:rsid w:val="00F04FC3"/>
    <w:rsid w:val="00F05954"/>
    <w:rsid w:val="00F06F30"/>
    <w:rsid w:val="00F1088F"/>
    <w:rsid w:val="00F11146"/>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1478"/>
    <w:rsid w:val="00F420A3"/>
    <w:rsid w:val="00F43337"/>
    <w:rsid w:val="00F435CA"/>
    <w:rsid w:val="00F4395E"/>
    <w:rsid w:val="00F449C0"/>
    <w:rsid w:val="00F4506C"/>
    <w:rsid w:val="00F45460"/>
    <w:rsid w:val="00F45B4D"/>
    <w:rsid w:val="00F45B8B"/>
    <w:rsid w:val="00F46299"/>
    <w:rsid w:val="00F4686C"/>
    <w:rsid w:val="00F51B3A"/>
    <w:rsid w:val="00F53525"/>
    <w:rsid w:val="00F538FE"/>
    <w:rsid w:val="00F546F2"/>
    <w:rsid w:val="00F5526F"/>
    <w:rsid w:val="00F55654"/>
    <w:rsid w:val="00F556B0"/>
    <w:rsid w:val="00F55A33"/>
    <w:rsid w:val="00F55B1B"/>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55AE"/>
    <w:rsid w:val="00F75D7F"/>
    <w:rsid w:val="00F7609B"/>
    <w:rsid w:val="00F77905"/>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08E1"/>
    <w:rsid w:val="00F914CF"/>
    <w:rsid w:val="00F91A48"/>
    <w:rsid w:val="00F930CD"/>
    <w:rsid w:val="00F932ED"/>
    <w:rsid w:val="00F9448B"/>
    <w:rsid w:val="00F94872"/>
    <w:rsid w:val="00F954E8"/>
    <w:rsid w:val="00F960CD"/>
    <w:rsid w:val="00F96621"/>
    <w:rsid w:val="00F97D3E"/>
    <w:rsid w:val="00FA0498"/>
    <w:rsid w:val="00FA0E41"/>
    <w:rsid w:val="00FA2BFA"/>
    <w:rsid w:val="00FA2FB6"/>
    <w:rsid w:val="00FA35FC"/>
    <w:rsid w:val="00FA37C3"/>
    <w:rsid w:val="00FA409E"/>
    <w:rsid w:val="00FA4725"/>
    <w:rsid w:val="00FA4F9D"/>
    <w:rsid w:val="00FA5CBD"/>
    <w:rsid w:val="00FA6AB5"/>
    <w:rsid w:val="00FA6B94"/>
    <w:rsid w:val="00FA6F47"/>
    <w:rsid w:val="00FA751D"/>
    <w:rsid w:val="00FA7A86"/>
    <w:rsid w:val="00FA7EAA"/>
    <w:rsid w:val="00FB068C"/>
    <w:rsid w:val="00FB0B89"/>
    <w:rsid w:val="00FB12F4"/>
    <w:rsid w:val="00FB1378"/>
    <w:rsid w:val="00FB1530"/>
    <w:rsid w:val="00FB1C56"/>
    <w:rsid w:val="00FB1CB4"/>
    <w:rsid w:val="00FB2859"/>
    <w:rsid w:val="00FB35D5"/>
    <w:rsid w:val="00FB3AFB"/>
    <w:rsid w:val="00FB3B2A"/>
    <w:rsid w:val="00FB3CC9"/>
    <w:rsid w:val="00FB4ACF"/>
    <w:rsid w:val="00FB72F4"/>
    <w:rsid w:val="00FB775B"/>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qFormat="1"/>
    <w:lsdException w:name="Subtitle" w:qFormat="1"/>
    <w:lsdException w:name="Strong" w:uiPriority="22" w:qFormat="1"/>
    <w:lsdException w:name="Emphasis" w:qFormat="1"/>
    <w:lsdException w:name="Normal (Web)" w:uiPriority="99" w:qFormat="1"/>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
    <w:name w:val="Unresolved Mention1"/>
    <w:uiPriority w:val="99"/>
    <w:semiHidden/>
    <w:unhideWhenUsed/>
    <w:rsid w:val="000C6D1E"/>
    <w:rPr>
      <w:color w:val="605E5C"/>
      <w:shd w:val="clear" w:color="auto" w:fill="E1DFDD"/>
    </w:rPr>
  </w:style>
  <w:style w:type="paragraph" w:customStyle="1" w:styleId="AutoCorrect">
    <w:name w:val="AutoCorrect"/>
    <w:rsid w:val="000C6D1E"/>
    <w:rPr>
      <w:sz w:val="24"/>
      <w:szCs w:val="24"/>
    </w:rPr>
  </w:style>
  <w:style w:type="paragraph" w:customStyle="1" w:styleId="1">
    <w:name w:val="Абзац списка1"/>
    <w:basedOn w:val="Normal"/>
    <w:uiPriority w:val="34"/>
    <w:qFormat/>
    <w:rsid w:val="000C6D1E"/>
    <w:pPr>
      <w:ind w:left="708"/>
    </w:pPr>
    <w:rPr>
      <w:rFonts w:ascii="Arial Armenian" w:hAnsi="Arial Armenian"/>
      <w:sz w:val="28"/>
    </w:rPr>
  </w:style>
  <w:style w:type="paragraph" w:customStyle="1" w:styleId="TableParagraph">
    <w:name w:val="Table Paragraph"/>
    <w:basedOn w:val="Normal"/>
    <w:uiPriority w:val="1"/>
    <w:qFormat/>
    <w:rsid w:val="000C6D1E"/>
    <w:pPr>
      <w:widowControl w:val="0"/>
      <w:autoSpaceDE w:val="0"/>
      <w:autoSpaceDN w:val="0"/>
    </w:pPr>
    <w:rPr>
      <w:rFonts w:ascii="DejaVu Serif" w:eastAsia="DejaVu Serif" w:hAnsi="DejaVu Serif" w:cs="DejaVu Serif"/>
      <w:sz w:val="22"/>
      <w:szCs w:val="22"/>
    </w:rPr>
  </w:style>
  <w:style w:type="paragraph" w:customStyle="1" w:styleId="font14">
    <w:name w:val="font14"/>
    <w:basedOn w:val="Normal"/>
    <w:rsid w:val="000C6D1E"/>
    <w:pPr>
      <w:spacing w:before="100" w:beforeAutospacing="1" w:after="100" w:afterAutospacing="1"/>
    </w:pPr>
    <w:rPr>
      <w:rFonts w:ascii="Sylfaen" w:hAnsi="Sylfaen"/>
      <w:color w:val="000000"/>
      <w:sz w:val="22"/>
      <w:szCs w:val="22"/>
    </w:rPr>
  </w:style>
  <w:style w:type="paragraph" w:customStyle="1" w:styleId="font15">
    <w:name w:val="font15"/>
    <w:basedOn w:val="Normal"/>
    <w:rsid w:val="000C6D1E"/>
    <w:pPr>
      <w:spacing w:before="100" w:beforeAutospacing="1" w:after="100" w:afterAutospacing="1"/>
    </w:pPr>
    <w:rPr>
      <w:rFonts w:ascii="Arial Armenian" w:hAnsi="Arial Armenian"/>
      <w:color w:val="000000"/>
      <w:sz w:val="22"/>
      <w:szCs w:val="22"/>
    </w:rPr>
  </w:style>
  <w:style w:type="paragraph" w:customStyle="1" w:styleId="font16">
    <w:name w:val="font16"/>
    <w:basedOn w:val="Normal"/>
    <w:rsid w:val="000C6D1E"/>
    <w:pPr>
      <w:spacing w:before="100" w:beforeAutospacing="1" w:after="100" w:afterAutospacing="1"/>
    </w:pPr>
    <w:rPr>
      <w:rFonts w:ascii="Sylfaen" w:hAnsi="Sylfaen"/>
      <w:b/>
      <w:bCs/>
      <w:color w:val="000000"/>
    </w:rPr>
  </w:style>
  <w:style w:type="paragraph" w:customStyle="1" w:styleId="font17">
    <w:name w:val="font17"/>
    <w:basedOn w:val="Normal"/>
    <w:rsid w:val="000C6D1E"/>
    <w:pPr>
      <w:spacing w:before="100" w:beforeAutospacing="1" w:after="100" w:afterAutospacing="1"/>
    </w:pPr>
    <w:rPr>
      <w:rFonts w:ascii="Arial Armenian" w:hAnsi="Arial Armenian"/>
      <w:b/>
      <w:bCs/>
      <w:color w:val="000000"/>
    </w:rPr>
  </w:style>
  <w:style w:type="paragraph" w:customStyle="1" w:styleId="font18">
    <w:name w:val="font18"/>
    <w:basedOn w:val="Normal"/>
    <w:rsid w:val="000C6D1E"/>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0C6D1E"/>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0C6D1E"/>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0C6D1E"/>
    <w:pPr>
      <w:spacing w:before="100" w:beforeAutospacing="1" w:after="100" w:afterAutospacing="1"/>
    </w:pPr>
    <w:rPr>
      <w:rFonts w:ascii="Agg_Helv4" w:hAnsi="Agg_Helv4"/>
      <w:color w:val="000000"/>
      <w:sz w:val="20"/>
      <w:szCs w:val="20"/>
    </w:rPr>
  </w:style>
  <w:style w:type="paragraph" w:customStyle="1" w:styleId="font22">
    <w:name w:val="font22"/>
    <w:basedOn w:val="Normal"/>
    <w:rsid w:val="000C6D1E"/>
    <w:pPr>
      <w:spacing w:before="100" w:beforeAutospacing="1" w:after="100" w:afterAutospacing="1"/>
    </w:pPr>
    <w:rPr>
      <w:rFonts w:ascii="Aramian Normal" w:hAnsi="Aramian Normal"/>
      <w:b/>
      <w:bCs/>
      <w:color w:val="000000"/>
      <w:sz w:val="22"/>
      <w:szCs w:val="22"/>
    </w:rPr>
  </w:style>
  <w:style w:type="paragraph" w:customStyle="1" w:styleId="xl76">
    <w:name w:val="xl76"/>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77">
    <w:name w:val="xl77"/>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78">
    <w:name w:val="xl78"/>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79">
    <w:name w:val="xl7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0">
    <w:name w:val="xl80"/>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81">
    <w:name w:val="xl81"/>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82">
    <w:name w:val="xl82"/>
    <w:basedOn w:val="Normal"/>
    <w:rsid w:val="000C6D1E"/>
    <w:pPr>
      <w:pBdr>
        <w:right w:val="single" w:sz="8" w:space="0" w:color="auto"/>
      </w:pBdr>
      <w:shd w:val="clear" w:color="000000" w:fill="FFFFFF"/>
      <w:spacing w:before="100" w:beforeAutospacing="1" w:after="100" w:afterAutospacing="1"/>
    </w:pPr>
    <w:rPr>
      <w:rFonts w:ascii="Times Armenian" w:hAnsi="Times Armenian"/>
      <w:b/>
      <w:bCs/>
      <w:color w:val="000000"/>
      <w:sz w:val="20"/>
      <w:szCs w:val="20"/>
    </w:rPr>
  </w:style>
  <w:style w:type="paragraph" w:customStyle="1" w:styleId="xl83">
    <w:name w:val="xl83"/>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4">
    <w:name w:val="xl8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5">
    <w:name w:val="xl85"/>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86">
    <w:name w:val="xl86"/>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87">
    <w:name w:val="xl87"/>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8">
    <w:name w:val="xl8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89">
    <w:name w:val="xl8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0">
    <w:name w:val="xl90"/>
    <w:basedOn w:val="Normal"/>
    <w:rsid w:val="000C6D1E"/>
    <w:pPr>
      <w:pBdr>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1">
    <w:name w:val="xl9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92">
    <w:name w:val="xl9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93">
    <w:name w:val="xl93"/>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94">
    <w:name w:val="xl94"/>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95">
    <w:name w:val="xl95"/>
    <w:basedOn w:val="Normal"/>
    <w:rsid w:val="000C6D1E"/>
    <w:pPr>
      <w:pBdr>
        <w:top w:val="single" w:sz="8" w:space="0" w:color="auto"/>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96">
    <w:name w:val="xl9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97">
    <w:name w:val="xl97"/>
    <w:basedOn w:val="Normal"/>
    <w:rsid w:val="000C6D1E"/>
    <w:pPr>
      <w:pBdr>
        <w:top w:val="single" w:sz="8" w:space="0" w:color="auto"/>
        <w:bottom w:val="single" w:sz="8" w:space="0" w:color="auto"/>
      </w:pBdr>
      <w:spacing w:before="100" w:beforeAutospacing="1" w:after="100" w:afterAutospacing="1"/>
      <w:jc w:val="center"/>
    </w:pPr>
    <w:rPr>
      <w:rFonts w:ascii="Sylfaen" w:hAnsi="Sylfaen"/>
      <w:color w:val="000000"/>
      <w:sz w:val="20"/>
      <w:szCs w:val="20"/>
    </w:rPr>
  </w:style>
  <w:style w:type="paragraph" w:customStyle="1" w:styleId="xl98">
    <w:name w:val="xl9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99">
    <w:name w:val="xl99"/>
    <w:basedOn w:val="Normal"/>
    <w:rsid w:val="000C6D1E"/>
    <w:pPr>
      <w:pBdr>
        <w:left w:val="single" w:sz="8" w:space="0" w:color="auto"/>
        <w:bottom w:val="single" w:sz="8" w:space="0" w:color="auto"/>
      </w:pBdr>
      <w:spacing w:before="100" w:beforeAutospacing="1" w:after="100" w:afterAutospacing="1"/>
      <w:jc w:val="center"/>
    </w:pPr>
    <w:rPr>
      <w:rFonts w:ascii="Times Armenian" w:hAnsi="Times Armenian"/>
      <w:color w:val="000000"/>
    </w:rPr>
  </w:style>
  <w:style w:type="paragraph" w:customStyle="1" w:styleId="xl100">
    <w:name w:val="xl100"/>
    <w:basedOn w:val="Normal"/>
    <w:rsid w:val="000C6D1E"/>
    <w:pPr>
      <w:pBdr>
        <w:left w:val="single" w:sz="8" w:space="0" w:color="auto"/>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01">
    <w:name w:val="xl10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2">
    <w:name w:val="xl102"/>
    <w:basedOn w:val="Normal"/>
    <w:rsid w:val="000C6D1E"/>
    <w:pPr>
      <w:pBdr>
        <w:bottom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3">
    <w:name w:val="xl103"/>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04">
    <w:name w:val="xl104"/>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05">
    <w:name w:val="xl105"/>
    <w:basedOn w:val="Normal"/>
    <w:rsid w:val="000C6D1E"/>
    <w:pPr>
      <w:pBdr>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06">
    <w:name w:val="xl106"/>
    <w:basedOn w:val="Normal"/>
    <w:rsid w:val="000C6D1E"/>
    <w:pPr>
      <w:pBdr>
        <w:right w:val="single" w:sz="8" w:space="0" w:color="auto"/>
      </w:pBdr>
      <w:spacing w:before="100" w:beforeAutospacing="1" w:after="100" w:afterAutospacing="1"/>
    </w:pPr>
    <w:rPr>
      <w:rFonts w:ascii="Times Armenian" w:hAnsi="Times Armenian"/>
      <w:color w:val="000000"/>
      <w:sz w:val="20"/>
      <w:szCs w:val="20"/>
    </w:rPr>
  </w:style>
  <w:style w:type="paragraph" w:customStyle="1" w:styleId="xl107">
    <w:name w:val="xl10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8">
    <w:name w:val="xl108"/>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09">
    <w:name w:val="xl109"/>
    <w:basedOn w:val="Normal"/>
    <w:rsid w:val="000C6D1E"/>
    <w:pPr>
      <w:pBdr>
        <w:bottom w:val="single" w:sz="8" w:space="0" w:color="auto"/>
        <w:right w:val="single" w:sz="8" w:space="0" w:color="auto"/>
      </w:pBdr>
      <w:spacing w:before="100" w:beforeAutospacing="1" w:after="100" w:afterAutospacing="1"/>
    </w:pPr>
    <w:rPr>
      <w:rFonts w:ascii="Sylfaen" w:hAnsi="Sylfaen"/>
      <w:color w:val="000000"/>
      <w:sz w:val="20"/>
      <w:szCs w:val="20"/>
    </w:rPr>
  </w:style>
  <w:style w:type="paragraph" w:customStyle="1" w:styleId="xl110">
    <w:name w:val="xl110"/>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20"/>
      <w:szCs w:val="20"/>
    </w:rPr>
  </w:style>
  <w:style w:type="paragraph" w:customStyle="1" w:styleId="xl111">
    <w:name w:val="xl111"/>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rPr>
  </w:style>
  <w:style w:type="paragraph" w:customStyle="1" w:styleId="xl112">
    <w:name w:val="xl112"/>
    <w:basedOn w:val="Normal"/>
    <w:rsid w:val="000C6D1E"/>
    <w:pPr>
      <w:pBdr>
        <w:bottom w:val="single" w:sz="8" w:space="0" w:color="auto"/>
        <w:right w:val="single" w:sz="8" w:space="0" w:color="auto"/>
      </w:pBdr>
      <w:spacing w:before="100" w:beforeAutospacing="1" w:after="100" w:afterAutospacing="1"/>
    </w:pPr>
    <w:rPr>
      <w:rFonts w:ascii="Sylfaen" w:hAnsi="Sylfaen"/>
      <w:sz w:val="20"/>
      <w:szCs w:val="20"/>
    </w:rPr>
  </w:style>
  <w:style w:type="paragraph" w:customStyle="1" w:styleId="xl113">
    <w:name w:val="xl113"/>
    <w:basedOn w:val="Normal"/>
    <w:rsid w:val="000C6D1E"/>
    <w:pPr>
      <w:pBdr>
        <w:bottom w:val="single" w:sz="8" w:space="0" w:color="auto"/>
      </w:pBdr>
      <w:shd w:val="clear" w:color="000000" w:fill="FFFFFF"/>
      <w:spacing w:before="100" w:beforeAutospacing="1" w:after="100" w:afterAutospacing="1"/>
      <w:jc w:val="center"/>
    </w:pPr>
    <w:rPr>
      <w:rFonts w:ascii="Sylfaen" w:hAnsi="Sylfaen"/>
    </w:rPr>
  </w:style>
  <w:style w:type="paragraph" w:customStyle="1" w:styleId="xl114">
    <w:name w:val="xl114"/>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sz w:val="20"/>
      <w:szCs w:val="20"/>
    </w:rPr>
  </w:style>
  <w:style w:type="paragraph" w:customStyle="1" w:styleId="xl115">
    <w:name w:val="xl115"/>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rPr>
  </w:style>
  <w:style w:type="paragraph" w:customStyle="1" w:styleId="xl116">
    <w:name w:val="xl116"/>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rPr>
  </w:style>
  <w:style w:type="paragraph" w:customStyle="1" w:styleId="xl117">
    <w:name w:val="xl117"/>
    <w:basedOn w:val="Normal"/>
    <w:rsid w:val="000C6D1E"/>
    <w:pPr>
      <w:pBdr>
        <w:bottom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18">
    <w:name w:val="xl118"/>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19">
    <w:name w:val="xl119"/>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0">
    <w:name w:val="xl120"/>
    <w:basedOn w:val="Normal"/>
    <w:rsid w:val="000C6D1E"/>
    <w:pPr>
      <w:pBdr>
        <w:left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1">
    <w:name w:val="xl121"/>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rPr>
  </w:style>
  <w:style w:type="paragraph" w:customStyle="1" w:styleId="xl122">
    <w:name w:val="xl122"/>
    <w:basedOn w:val="Normal"/>
    <w:rsid w:val="000C6D1E"/>
    <w:pPr>
      <w:pBdr>
        <w:right w:val="single" w:sz="8" w:space="0" w:color="auto"/>
      </w:pBdr>
      <w:shd w:val="clear" w:color="000000" w:fill="FFFFFF"/>
      <w:spacing w:before="100" w:beforeAutospacing="1" w:after="100" w:afterAutospacing="1"/>
      <w:jc w:val="center"/>
    </w:pPr>
    <w:rPr>
      <w:rFonts w:ascii="Arial Armenian" w:hAnsi="Arial Armenian"/>
      <w:color w:val="000000"/>
    </w:rPr>
  </w:style>
  <w:style w:type="paragraph" w:customStyle="1" w:styleId="xl123">
    <w:name w:val="xl12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Arial Armenian" w:hAnsi="Arial Armenian"/>
      <w:color w:val="000000"/>
      <w:sz w:val="20"/>
      <w:szCs w:val="20"/>
    </w:rPr>
  </w:style>
  <w:style w:type="paragraph" w:customStyle="1" w:styleId="xl124">
    <w:name w:val="xl124"/>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25">
    <w:name w:val="xl125"/>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6">
    <w:name w:val="xl126"/>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sz w:val="20"/>
      <w:szCs w:val="20"/>
    </w:rPr>
  </w:style>
  <w:style w:type="paragraph" w:customStyle="1" w:styleId="xl127">
    <w:name w:val="xl127"/>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sz w:val="18"/>
      <w:szCs w:val="18"/>
    </w:rPr>
  </w:style>
  <w:style w:type="paragraph" w:customStyle="1" w:styleId="xl128">
    <w:name w:val="xl128"/>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29">
    <w:name w:val="xl129"/>
    <w:basedOn w:val="Normal"/>
    <w:rsid w:val="000C6D1E"/>
    <w:pPr>
      <w:pBdr>
        <w:left w:val="single" w:sz="8" w:space="0" w:color="auto"/>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0">
    <w:name w:val="xl130"/>
    <w:basedOn w:val="Normal"/>
    <w:rsid w:val="000C6D1E"/>
    <w:pPr>
      <w:pBdr>
        <w:bottom w:val="single" w:sz="8" w:space="0" w:color="auto"/>
        <w:right w:val="single" w:sz="8" w:space="0" w:color="auto"/>
      </w:pBdr>
      <w:spacing w:before="100" w:beforeAutospacing="1" w:after="100" w:afterAutospacing="1"/>
      <w:jc w:val="right"/>
    </w:pPr>
    <w:rPr>
      <w:rFonts w:ascii="Sylfaen" w:hAnsi="Sylfaen"/>
      <w:b/>
      <w:bCs/>
      <w:color w:val="000000"/>
    </w:rPr>
  </w:style>
  <w:style w:type="paragraph" w:customStyle="1" w:styleId="xl131">
    <w:name w:val="xl131"/>
    <w:basedOn w:val="Normal"/>
    <w:rsid w:val="000C6D1E"/>
    <w:pPr>
      <w:pBdr>
        <w:bottom w:val="single" w:sz="8" w:space="0" w:color="auto"/>
        <w:right w:val="single" w:sz="8" w:space="0" w:color="auto"/>
      </w:pBdr>
      <w:spacing w:before="100" w:beforeAutospacing="1" w:after="100" w:afterAutospacing="1"/>
    </w:pPr>
    <w:rPr>
      <w:rFonts w:ascii="Times Armenian" w:hAnsi="Times Armenian"/>
      <w:color w:val="000000"/>
    </w:rPr>
  </w:style>
  <w:style w:type="paragraph" w:customStyle="1" w:styleId="xl132">
    <w:name w:val="xl132"/>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3">
    <w:name w:val="xl133"/>
    <w:basedOn w:val="Normal"/>
    <w:rsid w:val="000C6D1E"/>
    <w:pPr>
      <w:pBdr>
        <w:bottom w:val="single" w:sz="8" w:space="0" w:color="auto"/>
        <w:right w:val="single" w:sz="8" w:space="0" w:color="auto"/>
      </w:pBdr>
      <w:spacing w:before="100" w:beforeAutospacing="1" w:after="100" w:afterAutospacing="1"/>
      <w:jc w:val="right"/>
    </w:pPr>
    <w:rPr>
      <w:rFonts w:ascii="Times Armenian" w:hAnsi="Times Armenian"/>
      <w:b/>
      <w:bCs/>
      <w:sz w:val="20"/>
      <w:szCs w:val="20"/>
    </w:rPr>
  </w:style>
  <w:style w:type="paragraph" w:customStyle="1" w:styleId="xl134">
    <w:name w:val="xl13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5">
    <w:name w:val="xl135"/>
    <w:basedOn w:val="Normal"/>
    <w:rsid w:val="000C6D1E"/>
    <w:pPr>
      <w:pBdr>
        <w:lef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36">
    <w:name w:val="xl136"/>
    <w:basedOn w:val="Normal"/>
    <w:rsid w:val="000C6D1E"/>
    <w:pPr>
      <w:pBdr>
        <w:left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37">
    <w:name w:val="xl137"/>
    <w:basedOn w:val="Normal"/>
    <w:rsid w:val="000C6D1E"/>
    <w:pPr>
      <w:pBdr>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38">
    <w:name w:val="xl138"/>
    <w:basedOn w:val="Normal"/>
    <w:rsid w:val="000C6D1E"/>
    <w:pPr>
      <w:pBdr>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39">
    <w:name w:val="xl13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40">
    <w:name w:val="xl140"/>
    <w:basedOn w:val="Normal"/>
    <w:rsid w:val="000C6D1E"/>
    <w:pPr>
      <w:pBdr>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1">
    <w:name w:val="xl141"/>
    <w:basedOn w:val="Normal"/>
    <w:rsid w:val="000C6D1E"/>
    <w:pPr>
      <w:pBdr>
        <w:bottom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2">
    <w:name w:val="xl142"/>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3">
    <w:name w:val="xl143"/>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4">
    <w:name w:val="xl144"/>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45">
    <w:name w:val="xl145"/>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46">
    <w:name w:val="xl146"/>
    <w:basedOn w:val="Normal"/>
    <w:rsid w:val="000C6D1E"/>
    <w:pPr>
      <w:pBdr>
        <w:bottom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47">
    <w:name w:val="xl14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8">
    <w:name w:val="xl148"/>
    <w:basedOn w:val="Normal"/>
    <w:rsid w:val="000C6D1E"/>
    <w:pPr>
      <w:pBdr>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49">
    <w:name w:val="xl149"/>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50">
    <w:name w:val="xl150"/>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51">
    <w:name w:val="xl151"/>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color w:val="000000"/>
      <w:sz w:val="20"/>
      <w:szCs w:val="20"/>
    </w:rPr>
  </w:style>
  <w:style w:type="paragraph" w:customStyle="1" w:styleId="xl152">
    <w:name w:val="xl152"/>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color w:val="000000"/>
      <w:sz w:val="20"/>
      <w:szCs w:val="20"/>
    </w:rPr>
  </w:style>
  <w:style w:type="paragraph" w:customStyle="1" w:styleId="xl153">
    <w:name w:val="xl15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4">
    <w:name w:val="xl15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5">
    <w:name w:val="xl15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sz w:val="20"/>
      <w:szCs w:val="20"/>
    </w:rPr>
  </w:style>
  <w:style w:type="paragraph" w:customStyle="1" w:styleId="xl156">
    <w:name w:val="xl156"/>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Sylfaen" w:hAnsi="Sylfaen"/>
      <w:sz w:val="20"/>
      <w:szCs w:val="20"/>
    </w:rPr>
  </w:style>
  <w:style w:type="paragraph" w:customStyle="1" w:styleId="xl157">
    <w:name w:val="xl157"/>
    <w:basedOn w:val="Normal"/>
    <w:rsid w:val="000C6D1E"/>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ascii="Times Armenian" w:hAnsi="Times Armenian"/>
    </w:rPr>
  </w:style>
  <w:style w:type="paragraph" w:customStyle="1" w:styleId="xl158">
    <w:name w:val="xl158"/>
    <w:basedOn w:val="Normal"/>
    <w:rsid w:val="000C6D1E"/>
    <w:pPr>
      <w:pBdr>
        <w:top w:val="single" w:sz="8" w:space="0" w:color="auto"/>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59">
    <w:name w:val="xl159"/>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0">
    <w:name w:val="xl160"/>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sz w:val="20"/>
      <w:szCs w:val="20"/>
    </w:rPr>
  </w:style>
  <w:style w:type="paragraph" w:customStyle="1" w:styleId="xl161">
    <w:name w:val="xl161"/>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62">
    <w:name w:val="xl162"/>
    <w:basedOn w:val="Normal"/>
    <w:rsid w:val="000C6D1E"/>
    <w:pPr>
      <w:pBdr>
        <w:bottom w:val="single" w:sz="8" w:space="0" w:color="auto"/>
      </w:pBdr>
      <w:shd w:val="clear" w:color="000000" w:fill="FFFFFF"/>
      <w:spacing w:before="100" w:beforeAutospacing="1" w:after="100" w:afterAutospacing="1"/>
      <w:jc w:val="center"/>
    </w:pPr>
    <w:rPr>
      <w:rFonts w:ascii="Sylfaen" w:hAnsi="Sylfaen"/>
      <w:sz w:val="20"/>
      <w:szCs w:val="20"/>
    </w:rPr>
  </w:style>
  <w:style w:type="paragraph" w:customStyle="1" w:styleId="xl163">
    <w:name w:val="xl163"/>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b/>
      <w:bCs/>
      <w:color w:val="000000"/>
    </w:rPr>
  </w:style>
  <w:style w:type="paragraph" w:customStyle="1" w:styleId="xl164">
    <w:name w:val="xl164"/>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Sylfaen" w:hAnsi="Sylfaen"/>
      <w:b/>
      <w:bCs/>
      <w:color w:val="000000"/>
      <w:sz w:val="20"/>
      <w:szCs w:val="20"/>
    </w:rPr>
  </w:style>
  <w:style w:type="paragraph" w:customStyle="1" w:styleId="xl165">
    <w:name w:val="xl165"/>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sz w:val="20"/>
      <w:szCs w:val="20"/>
    </w:rPr>
  </w:style>
  <w:style w:type="paragraph" w:customStyle="1" w:styleId="xl166">
    <w:name w:val="xl166"/>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Sylfaen" w:hAnsi="Sylfaen"/>
      <w:b/>
      <w:bCs/>
      <w:color w:val="000000"/>
      <w:sz w:val="20"/>
      <w:szCs w:val="20"/>
    </w:rPr>
  </w:style>
  <w:style w:type="paragraph" w:customStyle="1" w:styleId="xl167">
    <w:name w:val="xl167"/>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Armenian" w:hAnsi="Times Armenian"/>
      <w:b/>
      <w:bCs/>
      <w:color w:val="000000"/>
    </w:rPr>
  </w:style>
  <w:style w:type="paragraph" w:customStyle="1" w:styleId="xl168">
    <w:name w:val="xl168"/>
    <w:basedOn w:val="Normal"/>
    <w:rsid w:val="000C6D1E"/>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color w:val="000000"/>
      <w:sz w:val="20"/>
      <w:szCs w:val="20"/>
    </w:rPr>
  </w:style>
  <w:style w:type="paragraph" w:customStyle="1" w:styleId="xl169">
    <w:name w:val="xl169"/>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70">
    <w:name w:val="xl170"/>
    <w:basedOn w:val="Normal"/>
    <w:rsid w:val="000C6D1E"/>
    <w:pPr>
      <w:pBdr>
        <w:left w:val="single" w:sz="8" w:space="0" w:color="auto"/>
        <w:bottom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71">
    <w:name w:val="xl171"/>
    <w:basedOn w:val="Normal"/>
    <w:rsid w:val="000C6D1E"/>
    <w:pPr>
      <w:spacing w:before="100" w:beforeAutospacing="1" w:after="100" w:afterAutospacing="1"/>
    </w:pPr>
    <w:rPr>
      <w:rFonts w:ascii="Times Armenian" w:hAnsi="Times Armenian"/>
    </w:rPr>
  </w:style>
  <w:style w:type="paragraph" w:customStyle="1" w:styleId="xl172">
    <w:name w:val="xl172"/>
    <w:basedOn w:val="Normal"/>
    <w:rsid w:val="000C6D1E"/>
    <w:pPr>
      <w:spacing w:before="100" w:beforeAutospacing="1" w:after="100" w:afterAutospacing="1"/>
      <w:jc w:val="center"/>
      <w:textAlignment w:val="center"/>
    </w:pPr>
    <w:rPr>
      <w:rFonts w:ascii="Times Armenian" w:hAnsi="Times Armenian"/>
      <w:b/>
      <w:bCs/>
    </w:rPr>
  </w:style>
  <w:style w:type="paragraph" w:customStyle="1" w:styleId="xl173">
    <w:name w:val="xl173"/>
    <w:basedOn w:val="Normal"/>
    <w:rsid w:val="000C6D1E"/>
    <w:pPr>
      <w:spacing w:before="100" w:beforeAutospacing="1" w:after="100" w:afterAutospacing="1"/>
      <w:jc w:val="center"/>
      <w:textAlignment w:val="center"/>
    </w:pPr>
    <w:rPr>
      <w:rFonts w:ascii="Times Armenian" w:hAnsi="Times Armenian"/>
    </w:rPr>
  </w:style>
  <w:style w:type="paragraph" w:customStyle="1" w:styleId="xl174">
    <w:name w:val="xl174"/>
    <w:basedOn w:val="Normal"/>
    <w:rsid w:val="000C6D1E"/>
    <w:pPr>
      <w:pBdr>
        <w:top w:val="single" w:sz="8" w:space="0" w:color="auto"/>
        <w:bottom w:val="single" w:sz="8" w:space="0" w:color="auto"/>
        <w:right w:val="single" w:sz="8" w:space="0" w:color="auto"/>
      </w:pBdr>
      <w:spacing w:before="100" w:beforeAutospacing="1" w:after="100" w:afterAutospacing="1"/>
      <w:jc w:val="center"/>
    </w:pPr>
    <w:rPr>
      <w:rFonts w:ascii="Sylfaen" w:hAnsi="Sylfaen"/>
      <w:color w:val="000000"/>
      <w:sz w:val="20"/>
      <w:szCs w:val="20"/>
    </w:rPr>
  </w:style>
  <w:style w:type="paragraph" w:customStyle="1" w:styleId="xl175">
    <w:name w:val="xl175"/>
    <w:basedOn w:val="Normal"/>
    <w:rsid w:val="000C6D1E"/>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6">
    <w:name w:val="xl176"/>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rPr>
  </w:style>
  <w:style w:type="paragraph" w:customStyle="1" w:styleId="xl177">
    <w:name w:val="xl177"/>
    <w:basedOn w:val="Normal"/>
    <w:rsid w:val="000C6D1E"/>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Sylfaen" w:hAnsi="Sylfaen"/>
      <w:color w:val="000000"/>
      <w:sz w:val="20"/>
      <w:szCs w:val="20"/>
    </w:rPr>
  </w:style>
  <w:style w:type="paragraph" w:customStyle="1" w:styleId="xl178">
    <w:name w:val="xl178"/>
    <w:basedOn w:val="Normal"/>
    <w:rsid w:val="000C6D1E"/>
    <w:pPr>
      <w:spacing w:before="100" w:beforeAutospacing="1" w:after="100" w:afterAutospacing="1"/>
      <w:jc w:val="center"/>
      <w:textAlignment w:val="center"/>
    </w:pPr>
    <w:rPr>
      <w:rFonts w:ascii="Times Armenian" w:hAnsi="Times Armenian"/>
    </w:rPr>
  </w:style>
  <w:style w:type="paragraph" w:customStyle="1" w:styleId="xl179">
    <w:name w:val="xl179"/>
    <w:basedOn w:val="Normal"/>
    <w:rsid w:val="000C6D1E"/>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color w:val="000000"/>
    </w:rPr>
  </w:style>
  <w:style w:type="paragraph" w:customStyle="1" w:styleId="xl180">
    <w:name w:val="xl180"/>
    <w:basedOn w:val="Normal"/>
    <w:rsid w:val="000C6D1E"/>
    <w:pPr>
      <w:pBdr>
        <w:bottom w:val="single" w:sz="8" w:space="0" w:color="auto"/>
        <w:right w:val="single" w:sz="8" w:space="0" w:color="auto"/>
      </w:pBdr>
      <w:shd w:val="clear" w:color="000000" w:fill="FFFFFF"/>
      <w:spacing w:before="100" w:beforeAutospacing="1" w:after="100" w:afterAutospacing="1"/>
      <w:textAlignment w:val="center"/>
    </w:pPr>
    <w:rPr>
      <w:rFonts w:ascii="Sylfaen" w:hAnsi="Sylfaen"/>
      <w:color w:val="000000"/>
      <w:sz w:val="20"/>
      <w:szCs w:val="20"/>
    </w:rPr>
  </w:style>
  <w:style w:type="paragraph" w:customStyle="1" w:styleId="xl181">
    <w:name w:val="xl181"/>
    <w:basedOn w:val="Normal"/>
    <w:rsid w:val="000C6D1E"/>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Armenian" w:hAnsi="Times Armenian"/>
      <w:color w:val="000000"/>
    </w:rPr>
  </w:style>
  <w:style w:type="paragraph" w:customStyle="1" w:styleId="xl182">
    <w:name w:val="xl182"/>
    <w:basedOn w:val="Normal"/>
    <w:rsid w:val="000C6D1E"/>
    <w:pPr>
      <w:pBdr>
        <w:left w:val="single" w:sz="8" w:space="0" w:color="auto"/>
        <w:bottom w:val="single" w:sz="8" w:space="0" w:color="auto"/>
        <w:right w:val="single" w:sz="8" w:space="0" w:color="auto"/>
      </w:pBdr>
      <w:spacing w:before="100" w:beforeAutospacing="1" w:after="100" w:afterAutospacing="1"/>
      <w:jc w:val="center"/>
    </w:pPr>
    <w:rPr>
      <w:rFonts w:ascii="Times Armenian" w:hAnsi="Times Armenian"/>
      <w:color w:val="000000"/>
    </w:rPr>
  </w:style>
  <w:style w:type="paragraph" w:customStyle="1" w:styleId="xl183">
    <w:name w:val="xl183"/>
    <w:basedOn w:val="Normal"/>
    <w:rsid w:val="000C6D1E"/>
    <w:pPr>
      <w:shd w:val="clear" w:color="000000" w:fill="FFFFFF"/>
      <w:spacing w:before="100" w:beforeAutospacing="1" w:after="100" w:afterAutospacing="1"/>
      <w:jc w:val="center"/>
    </w:pPr>
    <w:rPr>
      <w:rFonts w:ascii="Sylfaen" w:hAnsi="Sylfaen"/>
      <w:color w:val="000000"/>
      <w:sz w:val="20"/>
      <w:szCs w:val="20"/>
    </w:rPr>
  </w:style>
  <w:style w:type="paragraph" w:customStyle="1" w:styleId="xl184">
    <w:name w:val="xl184"/>
    <w:basedOn w:val="Normal"/>
    <w:rsid w:val="000C6D1E"/>
    <w:pPr>
      <w:spacing w:before="100" w:beforeAutospacing="1" w:after="100" w:afterAutospacing="1"/>
    </w:pPr>
    <w:rPr>
      <w:rFonts w:ascii="Times Armenian" w:hAnsi="Times Armenian"/>
    </w:rPr>
  </w:style>
  <w:style w:type="paragraph" w:customStyle="1" w:styleId="xl185">
    <w:name w:val="xl185"/>
    <w:basedOn w:val="Normal"/>
    <w:rsid w:val="000C6D1E"/>
    <w:pPr>
      <w:spacing w:before="100" w:beforeAutospacing="1" w:after="100" w:afterAutospacing="1"/>
    </w:pPr>
    <w:rPr>
      <w:rFonts w:ascii="Times Armenian" w:hAnsi="Times Armenian"/>
    </w:rPr>
  </w:style>
  <w:style w:type="paragraph" w:customStyle="1" w:styleId="xl186">
    <w:name w:val="xl186"/>
    <w:basedOn w:val="Normal"/>
    <w:rsid w:val="000C6D1E"/>
    <w:pPr>
      <w:spacing w:before="100" w:beforeAutospacing="1" w:after="100" w:afterAutospacing="1"/>
      <w:jc w:val="right"/>
    </w:pPr>
    <w:rPr>
      <w:rFonts w:ascii="Times Armenian" w:hAnsi="Times Armenian"/>
      <w:sz w:val="20"/>
      <w:szCs w:val="20"/>
    </w:rPr>
  </w:style>
  <w:style w:type="paragraph" w:customStyle="1" w:styleId="xl187">
    <w:name w:val="xl187"/>
    <w:basedOn w:val="Normal"/>
    <w:rsid w:val="000C6D1E"/>
    <w:pPr>
      <w:spacing w:before="100" w:beforeAutospacing="1" w:after="100" w:afterAutospacing="1"/>
      <w:textAlignment w:val="center"/>
    </w:pPr>
    <w:rPr>
      <w:rFonts w:ascii="Times Armenian" w:hAnsi="Times Armenian"/>
    </w:rPr>
  </w:style>
  <w:style w:type="paragraph" w:customStyle="1" w:styleId="xl188">
    <w:name w:val="xl188"/>
    <w:basedOn w:val="Normal"/>
    <w:rsid w:val="000C6D1E"/>
    <w:pPr>
      <w:spacing w:before="100" w:beforeAutospacing="1" w:after="100" w:afterAutospacing="1"/>
      <w:textAlignment w:val="center"/>
    </w:pPr>
    <w:rPr>
      <w:rFonts w:ascii="Times Armenian" w:hAnsi="Times Armenian"/>
    </w:rPr>
  </w:style>
  <w:style w:type="table" w:customStyle="1" w:styleId="TableNormal1">
    <w:name w:val="Table Normal1"/>
    <w:uiPriority w:val="2"/>
    <w:semiHidden/>
    <w:unhideWhenUsed/>
    <w:qFormat/>
    <w:rsid w:val="000C6D1E"/>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NoSpacing">
    <w:name w:val="No Spacing"/>
    <w:uiPriority w:val="1"/>
    <w:qFormat/>
    <w:rsid w:val="000C6D1E"/>
    <w:rPr>
      <w:rFonts w:asciiTheme="minorHAnsi" w:eastAsiaTheme="minorHAnsi" w:hAnsiTheme="minorHAnsi" w:cstheme="minorBidi"/>
      <w:sz w:val="22"/>
      <w:szCs w:val="22"/>
    </w:rPr>
  </w:style>
  <w:style w:type="paragraph" w:styleId="Quote">
    <w:name w:val="Quote"/>
    <w:basedOn w:val="Normal"/>
    <w:next w:val="Normal"/>
    <w:link w:val="QuoteChar"/>
    <w:uiPriority w:val="29"/>
    <w:qFormat/>
    <w:rsid w:val="000C6D1E"/>
    <w:pPr>
      <w:spacing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0C6D1E"/>
    <w:rPr>
      <w:rFonts w:asciiTheme="minorHAnsi" w:eastAsiaTheme="minorHAnsi" w:hAnsiTheme="minorHAnsi" w:cstheme="minorBidi"/>
      <w:i/>
      <w:iCs/>
      <w:color w:val="000000" w:themeColor="text1"/>
      <w:sz w:val="22"/>
      <w:szCs w:val="22"/>
    </w:rPr>
  </w:style>
  <w:style w:type="paragraph" w:customStyle="1" w:styleId="a">
    <w:name w:val="Абзац списка"/>
    <w:basedOn w:val="Normal"/>
    <w:uiPriority w:val="34"/>
    <w:qFormat/>
    <w:rsid w:val="000C6D1E"/>
    <w:pPr>
      <w:ind w:left="708"/>
    </w:pPr>
    <w:rPr>
      <w:rFonts w:ascii="Arial Armenian" w:hAnsi="Arial Armenian"/>
      <w:sz w:val="28"/>
    </w:rPr>
  </w:style>
  <w:style w:type="character" w:customStyle="1" w:styleId="ng-binding">
    <w:name w:val="ng-binding"/>
    <w:basedOn w:val="DefaultParagraphFont"/>
    <w:rsid w:val="000C6D1E"/>
  </w:style>
  <w:style w:type="paragraph" w:customStyle="1" w:styleId="msonormal0">
    <w:name w:val="msonormal"/>
    <w:basedOn w:val="Normal"/>
    <w:uiPriority w:val="99"/>
    <w:rsid w:val="000C6D1E"/>
    <w:pPr>
      <w:spacing w:before="100" w:beforeAutospacing="1" w:after="100" w:afterAutospacing="1"/>
    </w:pPr>
  </w:style>
  <w:style w:type="paragraph" w:styleId="HTMLPreformatted">
    <w:name w:val="HTML Preformatted"/>
    <w:basedOn w:val="Normal"/>
    <w:link w:val="HTMLPreformattedChar"/>
    <w:uiPriority w:val="99"/>
    <w:unhideWhenUsed/>
    <w:rsid w:val="00645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rsid w:val="00645D76"/>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794449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937565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3384707">
      <w:bodyDiv w:val="1"/>
      <w:marLeft w:val="0"/>
      <w:marRight w:val="0"/>
      <w:marTop w:val="0"/>
      <w:marBottom w:val="0"/>
      <w:divBdr>
        <w:top w:val="none" w:sz="0" w:space="0" w:color="auto"/>
        <w:left w:val="none" w:sz="0" w:space="0" w:color="auto"/>
        <w:bottom w:val="none" w:sz="0" w:space="0" w:color="auto"/>
        <w:right w:val="none" w:sz="0" w:space="0" w:color="auto"/>
      </w:divBdr>
    </w:div>
    <w:div w:id="971445559">
      <w:bodyDiv w:val="1"/>
      <w:marLeft w:val="0"/>
      <w:marRight w:val="0"/>
      <w:marTop w:val="0"/>
      <w:marBottom w:val="0"/>
      <w:divBdr>
        <w:top w:val="none" w:sz="0" w:space="0" w:color="auto"/>
        <w:left w:val="none" w:sz="0" w:space="0" w:color="auto"/>
        <w:bottom w:val="none" w:sz="0" w:space="0" w:color="auto"/>
        <w:right w:val="none" w:sz="0" w:space="0" w:color="auto"/>
      </w:divBdr>
    </w:div>
    <w:div w:id="1062559291">
      <w:bodyDiv w:val="1"/>
      <w:marLeft w:val="0"/>
      <w:marRight w:val="0"/>
      <w:marTop w:val="0"/>
      <w:marBottom w:val="0"/>
      <w:divBdr>
        <w:top w:val="none" w:sz="0" w:space="0" w:color="auto"/>
        <w:left w:val="none" w:sz="0" w:space="0" w:color="auto"/>
        <w:bottom w:val="none" w:sz="0" w:space="0" w:color="auto"/>
        <w:right w:val="none" w:sz="0" w:space="0" w:color="auto"/>
      </w:divBdr>
    </w:div>
    <w:div w:id="1134105256">
      <w:bodyDiv w:val="1"/>
      <w:marLeft w:val="0"/>
      <w:marRight w:val="0"/>
      <w:marTop w:val="0"/>
      <w:marBottom w:val="0"/>
      <w:divBdr>
        <w:top w:val="none" w:sz="0" w:space="0" w:color="auto"/>
        <w:left w:val="none" w:sz="0" w:space="0" w:color="auto"/>
        <w:bottom w:val="none" w:sz="0" w:space="0" w:color="auto"/>
        <w:right w:val="none" w:sz="0" w:space="0" w:color="auto"/>
      </w:divBdr>
    </w:div>
    <w:div w:id="12530487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61929281">
      <w:bodyDiv w:val="1"/>
      <w:marLeft w:val="0"/>
      <w:marRight w:val="0"/>
      <w:marTop w:val="0"/>
      <w:marBottom w:val="0"/>
      <w:divBdr>
        <w:top w:val="none" w:sz="0" w:space="0" w:color="auto"/>
        <w:left w:val="none" w:sz="0" w:space="0" w:color="auto"/>
        <w:bottom w:val="none" w:sz="0" w:space="0" w:color="auto"/>
        <w:right w:val="none" w:sz="0" w:space="0" w:color="auto"/>
      </w:divBdr>
    </w:div>
    <w:div w:id="1680622432">
      <w:bodyDiv w:val="1"/>
      <w:marLeft w:val="0"/>
      <w:marRight w:val="0"/>
      <w:marTop w:val="0"/>
      <w:marBottom w:val="0"/>
      <w:divBdr>
        <w:top w:val="none" w:sz="0" w:space="0" w:color="auto"/>
        <w:left w:val="none" w:sz="0" w:space="0" w:color="auto"/>
        <w:bottom w:val="none" w:sz="0" w:space="0" w:color="auto"/>
        <w:right w:val="none" w:sz="0" w:space="0" w:color="auto"/>
      </w:divBdr>
    </w:div>
    <w:div w:id="173496575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8746125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hyperlink" Target="mailto:erqaxluys@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hyperlink" Target="mailto:erqaxluys@yerevan.am" TargetMode="Externa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hyperlink" Target="mailto:erqaxluys@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47AB1-C0FC-4AA1-8B1F-AFE5E4369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66</Pages>
  <Words>21859</Words>
  <Characters>124601</Characters>
  <Application>Microsoft Office Word</Application>
  <DocSecurity>0</DocSecurity>
  <Lines>1038</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146168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user</cp:lastModifiedBy>
  <cp:revision>365</cp:revision>
  <cp:lastPrinted>2018-02-16T07:12:00Z</cp:lastPrinted>
  <dcterms:created xsi:type="dcterms:W3CDTF">2022-10-31T10:47:00Z</dcterms:created>
  <dcterms:modified xsi:type="dcterms:W3CDTF">2024-08-19T05:10:00Z</dcterms:modified>
</cp:coreProperties>
</file>